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785"/>
      </w:tblGrid>
      <w:tr w:rsidR="00E16D36" w:rsidRPr="00E16D36" w14:paraId="493CC247" w14:textId="77777777" w:rsidTr="00E40600">
        <w:trPr>
          <w:trHeight w:val="416"/>
        </w:trPr>
        <w:tc>
          <w:tcPr>
            <w:tcW w:w="4785" w:type="dxa"/>
            <w:shd w:val="clear" w:color="auto" w:fill="auto"/>
          </w:tcPr>
          <w:p w14:paraId="7CD66DBC" w14:textId="77777777" w:rsidR="00E16D36" w:rsidRPr="00E16D36" w:rsidRDefault="00E16D36" w:rsidP="00E16D36">
            <w:pPr>
              <w:widowControl/>
              <w:spacing w:after="200"/>
              <w:ind w:firstLine="0"/>
              <w:jc w:val="left"/>
              <w:rPr>
                <w:rFonts w:eastAsia="Calibri"/>
                <w:b/>
              </w:rPr>
            </w:pPr>
            <w:r w:rsidRPr="00E16D36">
              <w:rPr>
                <w:rFonts w:eastAsia="Calibri"/>
                <w:b/>
              </w:rPr>
              <w:t xml:space="preserve">Приложение </w:t>
            </w:r>
          </w:p>
        </w:tc>
      </w:tr>
      <w:tr w:rsidR="00E16D36" w:rsidRPr="00E16D36" w14:paraId="09075514" w14:textId="77777777" w:rsidTr="00E40600">
        <w:tc>
          <w:tcPr>
            <w:tcW w:w="4785" w:type="dxa"/>
            <w:shd w:val="clear" w:color="auto" w:fill="auto"/>
          </w:tcPr>
          <w:p w14:paraId="3AF5F6BC" w14:textId="77777777" w:rsidR="00E16D36" w:rsidRPr="00E16D36" w:rsidRDefault="00E16D36" w:rsidP="00E16D36">
            <w:pPr>
              <w:widowControl/>
              <w:spacing w:after="200"/>
              <w:ind w:firstLine="0"/>
              <w:jc w:val="left"/>
              <w:rPr>
                <w:rFonts w:eastAsia="Calibri"/>
                <w:b/>
              </w:rPr>
            </w:pPr>
            <w:r w:rsidRPr="00E16D36">
              <w:rPr>
                <w:rFonts w:eastAsia="Calibri"/>
                <w:b/>
              </w:rPr>
              <w:t xml:space="preserve">к ППССЗ по </w:t>
            </w:r>
            <w:r w:rsidRPr="00E16D36">
              <w:rPr>
                <w:rFonts w:eastAsia="Calibri"/>
                <w:b/>
                <w:bCs/>
              </w:rPr>
              <w:t>специальности</w:t>
            </w:r>
          </w:p>
        </w:tc>
      </w:tr>
      <w:tr w:rsidR="00E16D36" w:rsidRPr="00E16D36" w14:paraId="3163DF55" w14:textId="77777777" w:rsidTr="00E40600">
        <w:tc>
          <w:tcPr>
            <w:tcW w:w="4785" w:type="dxa"/>
            <w:shd w:val="clear" w:color="auto" w:fill="auto"/>
          </w:tcPr>
          <w:p w14:paraId="79579E61" w14:textId="77777777" w:rsidR="00E16D36" w:rsidRPr="00E16D36" w:rsidRDefault="00E16D36" w:rsidP="00E16D36">
            <w:pPr>
              <w:widowControl/>
              <w:spacing w:after="200" w:line="276" w:lineRule="auto"/>
              <w:ind w:firstLine="0"/>
              <w:jc w:val="left"/>
              <w:rPr>
                <w:rFonts w:eastAsia="Calibri"/>
                <w:b/>
              </w:rPr>
            </w:pPr>
            <w:r w:rsidRPr="00E16D36">
              <w:rPr>
                <w:rFonts w:eastAsia="Calibri"/>
                <w:b/>
              </w:rPr>
              <w:t>31.02.03 Лабораторная диагностика</w:t>
            </w:r>
          </w:p>
        </w:tc>
      </w:tr>
    </w:tbl>
    <w:p w14:paraId="4E4DFBE4" w14:textId="77777777" w:rsidR="002B0A5F" w:rsidRDefault="002B0A5F" w:rsidP="002B0A5F">
      <w:pPr>
        <w:tabs>
          <w:tab w:val="left" w:pos="5670"/>
        </w:tabs>
        <w:ind w:left="5670" w:hanging="567"/>
        <w:rPr>
          <w:sz w:val="28"/>
          <w:szCs w:val="28"/>
        </w:rPr>
      </w:pPr>
    </w:p>
    <w:p w14:paraId="2199AC5B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1F75D1F0" w14:textId="4C4620FA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2043B2BE" w14:textId="602CD526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32FA0080" w14:textId="3BF20558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4EC3C873" w14:textId="47EDC88E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833D531" w14:textId="478677F7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CB51D4B" w14:textId="1B318291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556AB09E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603A47B" w14:textId="55201EB0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</w:rPr>
      </w:pPr>
      <w:r w:rsidRPr="00AE5835">
        <w:rPr>
          <w:b/>
          <w:color w:val="000000"/>
        </w:rPr>
        <w:t>РАБОЧАЯ ПРОГРАММА</w:t>
      </w:r>
      <w:r w:rsidRPr="00AE5835">
        <w:rPr>
          <w:b/>
        </w:rPr>
        <w:t xml:space="preserve"> </w:t>
      </w:r>
      <w:r>
        <w:rPr>
          <w:b/>
        </w:rPr>
        <w:t xml:space="preserve">УЧЕБНОЙ ПРАКТИКИ </w:t>
      </w:r>
      <w:r w:rsidRPr="00AE5835">
        <w:rPr>
          <w:b/>
        </w:rPr>
        <w:t>ПРОФЕССИОНАЛЬНОГО МОДУЛЯ</w:t>
      </w:r>
    </w:p>
    <w:p w14:paraId="54C9B050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u w:val="single"/>
        </w:rPr>
      </w:pPr>
    </w:p>
    <w:p w14:paraId="55CC609E" w14:textId="77777777" w:rsidR="00E16D36" w:rsidRPr="00E16D36" w:rsidRDefault="00E16D36" w:rsidP="00E16D36">
      <w:pPr>
        <w:widowControl/>
        <w:spacing w:after="200" w:line="360" w:lineRule="auto"/>
        <w:ind w:firstLine="0"/>
        <w:jc w:val="center"/>
        <w:rPr>
          <w:rFonts w:ascii="Calibri" w:hAnsi="Calibri"/>
        </w:rPr>
      </w:pPr>
      <w:r w:rsidRPr="00E16D36">
        <w:rPr>
          <w:b/>
        </w:rPr>
        <w:t>«ПМ.04. ВЫПОЛНЕНИЕ МОРФОЛОГИЧЕСКИХ ЛАБОРАТОРНЫХ ИССЛЕДОВАНИЙ ПЕРВОЙ И ВТОРОЙ КАТЕГОРИИ СЛОЖНОСТИ»</w:t>
      </w:r>
    </w:p>
    <w:p w14:paraId="1FE8CCD6" w14:textId="02C565A3" w:rsidR="00954E34" w:rsidRPr="00954E34" w:rsidRDefault="00954E34" w:rsidP="00AE5835">
      <w:pPr>
        <w:widowControl/>
        <w:spacing w:after="200" w:line="276" w:lineRule="auto"/>
        <w:ind w:firstLine="0"/>
        <w:jc w:val="center"/>
        <w:rPr>
          <w:i/>
          <w:sz w:val="28"/>
          <w:szCs w:val="28"/>
        </w:rPr>
      </w:pPr>
    </w:p>
    <w:p w14:paraId="22F86296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2DEAE68A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279B1201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30E69FD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5B04B62C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5ECD96B8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3D363328" w14:textId="79068339" w:rsidR="00AE5835" w:rsidRDefault="00AE5835" w:rsidP="00954E34">
      <w:pPr>
        <w:widowControl/>
        <w:spacing w:after="200" w:line="276" w:lineRule="auto"/>
        <w:ind w:firstLine="0"/>
        <w:rPr>
          <w:b/>
          <w:i/>
        </w:rPr>
      </w:pPr>
    </w:p>
    <w:p w14:paraId="09E51C25" w14:textId="3575636D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76E195FC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63556104" w14:textId="0C179CA4" w:rsidR="00E16D36" w:rsidRDefault="00AE5835" w:rsidP="00AE5835">
      <w:pPr>
        <w:widowControl/>
        <w:spacing w:after="200" w:line="276" w:lineRule="auto"/>
        <w:ind w:firstLine="0"/>
        <w:jc w:val="center"/>
        <w:rPr>
          <w:b/>
          <w:bCs/>
          <w:i/>
          <w:sz w:val="22"/>
          <w:szCs w:val="22"/>
        </w:rPr>
      </w:pPr>
      <w:r w:rsidRPr="00AE5835">
        <w:rPr>
          <w:b/>
          <w:bCs/>
          <w:i/>
          <w:sz w:val="22"/>
          <w:szCs w:val="22"/>
        </w:rPr>
        <w:t>202</w:t>
      </w:r>
      <w:r w:rsidR="00E16D36">
        <w:rPr>
          <w:b/>
          <w:bCs/>
          <w:i/>
          <w:sz w:val="22"/>
          <w:szCs w:val="22"/>
        </w:rPr>
        <w:t>5</w:t>
      </w:r>
      <w:r w:rsidRPr="00AE5835">
        <w:rPr>
          <w:b/>
          <w:bCs/>
          <w:i/>
          <w:sz w:val="22"/>
          <w:szCs w:val="22"/>
        </w:rPr>
        <w:t xml:space="preserve"> г.</w:t>
      </w:r>
    </w:p>
    <w:p w14:paraId="00E102DE" w14:textId="77777777" w:rsidR="00E16D36" w:rsidRDefault="00E16D36">
      <w:pPr>
        <w:widowControl/>
        <w:spacing w:after="200" w:line="276" w:lineRule="auto"/>
        <w:ind w:firstLine="0"/>
        <w:jc w:val="left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br w:type="page"/>
      </w:r>
    </w:p>
    <w:p w14:paraId="6C9C893B" w14:textId="3BB41F2D" w:rsidR="002B0A5F" w:rsidRPr="001048A3" w:rsidRDefault="002B0A5F" w:rsidP="005A1B4E">
      <w:pPr>
        <w:tabs>
          <w:tab w:val="center" w:pos="5102"/>
          <w:tab w:val="left" w:pos="9264"/>
        </w:tabs>
        <w:ind w:firstLine="0"/>
        <w:jc w:val="left"/>
        <w:rPr>
          <w:b/>
        </w:rPr>
      </w:pPr>
      <w:r>
        <w:rPr>
          <w:color w:val="FF0000"/>
          <w:sz w:val="28"/>
          <w:szCs w:val="28"/>
        </w:rPr>
        <w:lastRenderedPageBreak/>
        <w:tab/>
      </w:r>
      <w:r w:rsidRPr="001048A3">
        <w:rPr>
          <w:b/>
        </w:rPr>
        <w:t>СОДЕРЖАНИЕ</w:t>
      </w:r>
    </w:p>
    <w:p w14:paraId="4C499C1D" w14:textId="77777777" w:rsidR="002B0A5F" w:rsidRPr="001048A3" w:rsidRDefault="002B0A5F" w:rsidP="001048A3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firstLine="0"/>
        <w:outlineLvl w:val="0"/>
        <w:rPr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709"/>
      </w:tblGrid>
      <w:tr w:rsidR="002B0A5F" w:rsidRPr="001048A3" w14:paraId="706E0257" w14:textId="77777777" w:rsidTr="000B4391">
        <w:tc>
          <w:tcPr>
            <w:tcW w:w="9180" w:type="dxa"/>
          </w:tcPr>
          <w:p w14:paraId="7DBD5FA3" w14:textId="53E9B6E7" w:rsidR="002B0A5F" w:rsidRPr="001048A3" w:rsidRDefault="002B0A5F" w:rsidP="001048A3">
            <w:pPr>
              <w:pStyle w:val="ab"/>
              <w:widowControl/>
              <w:numPr>
                <w:ilvl w:val="0"/>
                <w:numId w:val="4"/>
              </w:numPr>
              <w:tabs>
                <w:tab w:val="left" w:pos="42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</w:pPr>
            <w:r w:rsidRPr="001048A3">
              <w:rPr>
                <w:b/>
              </w:rPr>
              <w:t xml:space="preserve">ПАСПОРТ РАБОЧЕЙ ПРОГРАММЫ </w:t>
            </w:r>
            <w:r w:rsidR="004874D8" w:rsidRPr="001048A3">
              <w:rPr>
                <w:b/>
              </w:rPr>
              <w:t xml:space="preserve">УЧЕБНОЙ </w:t>
            </w:r>
            <w:r w:rsidRPr="001048A3">
              <w:rPr>
                <w:b/>
              </w:rPr>
              <w:t>ПРАКТИКИ</w:t>
            </w:r>
            <w:r w:rsidR="00402BBD">
              <w:rPr>
                <w:b/>
              </w:rPr>
              <w:t xml:space="preserve">                               </w:t>
            </w:r>
          </w:p>
        </w:tc>
        <w:tc>
          <w:tcPr>
            <w:tcW w:w="709" w:type="dxa"/>
          </w:tcPr>
          <w:p w14:paraId="650AF536" w14:textId="4CAE7FA9" w:rsidR="002B0A5F" w:rsidRPr="001048A3" w:rsidRDefault="00402BBD" w:rsidP="00104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2B0A5F" w:rsidRPr="001048A3" w14:paraId="7B658A9C" w14:textId="77777777" w:rsidTr="000B4391">
        <w:tc>
          <w:tcPr>
            <w:tcW w:w="9180" w:type="dxa"/>
          </w:tcPr>
          <w:p w14:paraId="475CA8C2" w14:textId="117191DF" w:rsidR="002B0A5F" w:rsidRPr="001048A3" w:rsidRDefault="002B0A5F" w:rsidP="001048A3">
            <w:pPr>
              <w:pStyle w:val="ab"/>
              <w:widowControl/>
              <w:numPr>
                <w:ilvl w:val="0"/>
                <w:numId w:val="4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</w:pPr>
            <w:r w:rsidRPr="001048A3">
              <w:rPr>
                <w:b/>
                <w:caps/>
              </w:rPr>
              <w:t xml:space="preserve">структура и </w:t>
            </w:r>
            <w:r w:rsidRPr="001048A3">
              <w:rPr>
                <w:b/>
              </w:rPr>
              <w:t xml:space="preserve">СОДЕРЖАНИЕ </w:t>
            </w:r>
            <w:r w:rsidR="004874D8" w:rsidRPr="001048A3">
              <w:rPr>
                <w:b/>
              </w:rPr>
              <w:t xml:space="preserve">УЧЕБНОЙ </w:t>
            </w:r>
            <w:r w:rsidRPr="001048A3">
              <w:rPr>
                <w:b/>
              </w:rPr>
              <w:t>ПРАКТИКИ</w:t>
            </w:r>
          </w:p>
        </w:tc>
        <w:tc>
          <w:tcPr>
            <w:tcW w:w="709" w:type="dxa"/>
          </w:tcPr>
          <w:p w14:paraId="48C2FCB5" w14:textId="5D644AC3" w:rsidR="002B0A5F" w:rsidRPr="001048A3" w:rsidRDefault="00402BBD" w:rsidP="00104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2B0A5F" w:rsidRPr="001048A3" w14:paraId="28CB7507" w14:textId="77777777" w:rsidTr="000B4391">
        <w:tc>
          <w:tcPr>
            <w:tcW w:w="9180" w:type="dxa"/>
          </w:tcPr>
          <w:p w14:paraId="0183813B" w14:textId="639B61E4" w:rsidR="002B0A5F" w:rsidRPr="001048A3" w:rsidRDefault="002B0A5F" w:rsidP="001048A3">
            <w:pPr>
              <w:pStyle w:val="ab"/>
              <w:widowControl/>
              <w:numPr>
                <w:ilvl w:val="0"/>
                <w:numId w:val="4"/>
              </w:numPr>
              <w:tabs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</w:pPr>
            <w:r w:rsidRPr="001048A3">
              <w:rPr>
                <w:b/>
              </w:rPr>
              <w:t xml:space="preserve">УСЛОВИЯ РЕАЛИЗАЦИИ ПРОГРАММЫ </w:t>
            </w:r>
            <w:r w:rsidR="004874D8" w:rsidRPr="001048A3">
              <w:rPr>
                <w:b/>
              </w:rPr>
              <w:t xml:space="preserve">УЧЕБНОЙ </w:t>
            </w:r>
            <w:r w:rsidRPr="001048A3">
              <w:rPr>
                <w:b/>
              </w:rPr>
              <w:t>ПРАКТИКИ</w:t>
            </w:r>
          </w:p>
        </w:tc>
        <w:tc>
          <w:tcPr>
            <w:tcW w:w="709" w:type="dxa"/>
          </w:tcPr>
          <w:p w14:paraId="2D015FF8" w14:textId="6B9508E8" w:rsidR="002B0A5F" w:rsidRPr="001048A3" w:rsidRDefault="00402BBD" w:rsidP="00104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2B0A5F" w:rsidRPr="001048A3" w14:paraId="1940A6C2" w14:textId="77777777" w:rsidTr="000B4391">
        <w:tc>
          <w:tcPr>
            <w:tcW w:w="9180" w:type="dxa"/>
          </w:tcPr>
          <w:p w14:paraId="20555AE9" w14:textId="40D50A3A" w:rsidR="002B0A5F" w:rsidRPr="001048A3" w:rsidRDefault="002B0A5F" w:rsidP="001048A3">
            <w:pPr>
              <w:pStyle w:val="ab"/>
              <w:keepNext/>
              <w:widowControl/>
              <w:numPr>
                <w:ilvl w:val="0"/>
                <w:numId w:val="4"/>
              </w:numPr>
              <w:tabs>
                <w:tab w:val="left" w:pos="42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360" w:lineRule="auto"/>
              <w:ind w:left="0" w:firstLine="0"/>
              <w:outlineLvl w:val="0"/>
              <w:rPr>
                <w:b/>
              </w:rPr>
            </w:pPr>
            <w:r w:rsidRPr="001048A3">
              <w:rPr>
                <w:b/>
                <w:caps/>
              </w:rPr>
              <w:t xml:space="preserve">Контроль и оценка результатов освоения </w:t>
            </w:r>
            <w:r w:rsidR="004874D8" w:rsidRPr="001048A3">
              <w:rPr>
                <w:b/>
              </w:rPr>
              <w:t xml:space="preserve">УЧЕБНОЙ </w:t>
            </w:r>
            <w:r w:rsidRPr="001048A3">
              <w:rPr>
                <w:b/>
                <w:caps/>
              </w:rPr>
              <w:t>ПРАКТИКИ</w:t>
            </w:r>
          </w:p>
          <w:p w14:paraId="058D51CF" w14:textId="77777777" w:rsidR="002B0A5F" w:rsidRPr="001048A3" w:rsidRDefault="002B0A5F" w:rsidP="001048A3">
            <w:pPr>
              <w:widowControl/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</w:pPr>
          </w:p>
        </w:tc>
        <w:tc>
          <w:tcPr>
            <w:tcW w:w="709" w:type="dxa"/>
          </w:tcPr>
          <w:p w14:paraId="19883407" w14:textId="19A3D345" w:rsidR="002B0A5F" w:rsidRPr="001048A3" w:rsidRDefault="00402BBD" w:rsidP="00104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</w:tbl>
    <w:p w14:paraId="604A10C4" w14:textId="77777777" w:rsidR="002B0A5F" w:rsidRP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4721ED0" w14:textId="77777777" w:rsidR="002B0A5F" w:rsidRP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914C70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D257ED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27ECEDA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5D23A25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D0D52B8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532B15F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6F581C3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37FED0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5DB61C68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E6CB852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BE7E2E7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9F88BD7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F197B5E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4F9E8AD5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040E46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485E5E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FD2B7F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1E997FE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4978A365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4213568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90A96D7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649C1EC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6A15279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5E5E0B2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EE9E68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6E3CB488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9E6C54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52C43F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5E3718AA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2BA20BB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98659C9" w14:textId="0882CDF9" w:rsidR="00402BBD" w:rsidRDefault="00402BBD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E349D92" w14:textId="5B074AA8" w:rsidR="002B0A5F" w:rsidRPr="00796040" w:rsidRDefault="002B0A5F" w:rsidP="001048A3">
      <w:pPr>
        <w:ind w:firstLine="0"/>
        <w:jc w:val="center"/>
        <w:rPr>
          <w:b/>
        </w:rPr>
      </w:pPr>
      <w:r w:rsidRPr="00796040">
        <w:rPr>
          <w:b/>
          <w:sz w:val="22"/>
          <w:szCs w:val="22"/>
        </w:rPr>
        <w:lastRenderedPageBreak/>
        <w:t xml:space="preserve">1. </w:t>
      </w:r>
      <w:r w:rsidRPr="00796040">
        <w:rPr>
          <w:b/>
        </w:rPr>
        <w:t>ПАСПОРТ РАБОЧЕЙ ПРОГРАММЫ УЧЕБНОЙ ПРАКТИКИ</w:t>
      </w:r>
    </w:p>
    <w:p w14:paraId="2EB51F80" w14:textId="77777777" w:rsidR="00796040" w:rsidRPr="00796040" w:rsidRDefault="00796040" w:rsidP="002B0A5F">
      <w:pPr>
        <w:ind w:firstLine="709"/>
        <w:rPr>
          <w:b/>
        </w:rPr>
      </w:pPr>
    </w:p>
    <w:p w14:paraId="038DBDE3" w14:textId="4A6059D1" w:rsidR="002B0A5F" w:rsidRPr="00796040" w:rsidRDefault="002B0A5F" w:rsidP="002B0A5F">
      <w:pPr>
        <w:ind w:firstLine="709"/>
        <w:rPr>
          <w:b/>
        </w:rPr>
      </w:pPr>
      <w:r w:rsidRPr="00796040">
        <w:rPr>
          <w:b/>
        </w:rPr>
        <w:t>1.1. Цел</w:t>
      </w:r>
      <w:r w:rsidR="000E21D9">
        <w:rPr>
          <w:b/>
        </w:rPr>
        <w:t>ь</w:t>
      </w:r>
      <w:r w:rsidRPr="00796040">
        <w:rPr>
          <w:b/>
        </w:rPr>
        <w:t xml:space="preserve"> учебной практики</w:t>
      </w:r>
    </w:p>
    <w:p w14:paraId="404F8E9F" w14:textId="3169C272" w:rsidR="009211B2" w:rsidRDefault="002B0A5F" w:rsidP="002B0A5F">
      <w:pPr>
        <w:ind w:firstLine="709"/>
      </w:pPr>
      <w:r w:rsidRPr="00796040">
        <w:t>Формирование общих и профессиональных компетенций</w:t>
      </w:r>
      <w:r w:rsidR="00796040">
        <w:t xml:space="preserve"> по виду </w:t>
      </w:r>
      <w:bookmarkStart w:id="0" w:name="_Hlk135207974"/>
      <w:r w:rsidR="00B65DDE" w:rsidRPr="00CF17BA">
        <w:rPr>
          <w:color w:val="000000"/>
        </w:rPr>
        <w:t>Выполнение морфологических лабораторных исследований первой и второй категории сложности</w:t>
      </w:r>
    </w:p>
    <w:p w14:paraId="78E4D464" w14:textId="77777777" w:rsidR="009211B2" w:rsidRPr="009211B2" w:rsidRDefault="009211B2" w:rsidP="009211B2">
      <w:pPr>
        <w:widowControl/>
        <w:suppressAutoHyphens/>
        <w:ind w:firstLine="709"/>
      </w:pPr>
    </w:p>
    <w:p w14:paraId="7DB4ED1F" w14:textId="77777777" w:rsidR="009211B2" w:rsidRPr="009211B2" w:rsidRDefault="009211B2" w:rsidP="009211B2">
      <w:pPr>
        <w:widowControl/>
        <w:numPr>
          <w:ilvl w:val="2"/>
          <w:numId w:val="10"/>
        </w:numPr>
        <w:spacing w:after="200" w:line="276" w:lineRule="auto"/>
        <w:jc w:val="left"/>
      </w:pPr>
      <w:r w:rsidRPr="009211B2"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1"/>
      </w:tblGrid>
      <w:tr w:rsidR="009211B2" w:rsidRPr="009211B2" w14:paraId="2D06399D" w14:textId="77777777" w:rsidTr="00E40600">
        <w:tc>
          <w:tcPr>
            <w:tcW w:w="1229" w:type="dxa"/>
          </w:tcPr>
          <w:p w14:paraId="20F9B493" w14:textId="77777777" w:rsidR="009211B2" w:rsidRPr="009211B2" w:rsidRDefault="009211B2" w:rsidP="009211B2">
            <w:pPr>
              <w:ind w:firstLine="0"/>
              <w:outlineLvl w:val="1"/>
              <w:rPr>
                <w:b/>
                <w:bCs/>
                <w:iCs/>
                <w:color w:val="000000"/>
                <w:lang w:val="x-none" w:eastAsia="x-none"/>
              </w:rPr>
            </w:pPr>
            <w:r w:rsidRPr="009211B2">
              <w:rPr>
                <w:b/>
                <w:bCs/>
                <w:iCs/>
                <w:color w:val="000000"/>
                <w:lang w:val="x-none" w:eastAsia="x-none"/>
              </w:rPr>
              <w:t>Код</w:t>
            </w:r>
          </w:p>
        </w:tc>
        <w:tc>
          <w:tcPr>
            <w:tcW w:w="8341" w:type="dxa"/>
          </w:tcPr>
          <w:p w14:paraId="26913E0D" w14:textId="77777777" w:rsidR="009211B2" w:rsidRPr="009211B2" w:rsidRDefault="009211B2" w:rsidP="009211B2">
            <w:pPr>
              <w:ind w:firstLine="0"/>
              <w:outlineLvl w:val="1"/>
              <w:rPr>
                <w:b/>
                <w:bCs/>
                <w:iCs/>
                <w:color w:val="000000"/>
                <w:lang w:val="x-none" w:eastAsia="x-none"/>
              </w:rPr>
            </w:pPr>
            <w:r w:rsidRPr="009211B2">
              <w:rPr>
                <w:b/>
                <w:bCs/>
                <w:iCs/>
                <w:color w:val="000000"/>
                <w:lang w:val="x-none" w:eastAsia="x-none"/>
              </w:rPr>
              <w:t>Наименование общих компетенций</w:t>
            </w:r>
          </w:p>
        </w:tc>
      </w:tr>
      <w:tr w:rsidR="009211B2" w:rsidRPr="009211B2" w14:paraId="2A3904E5" w14:textId="77777777" w:rsidTr="00E40600">
        <w:tc>
          <w:tcPr>
            <w:tcW w:w="1229" w:type="dxa"/>
          </w:tcPr>
          <w:p w14:paraId="62DCFB0C" w14:textId="77777777" w:rsidR="009211B2" w:rsidRPr="009211B2" w:rsidRDefault="009211B2" w:rsidP="009211B2">
            <w:pPr>
              <w:widowControl/>
              <w:autoSpaceDE w:val="0"/>
              <w:autoSpaceDN w:val="0"/>
              <w:adjustRightInd w:val="0"/>
              <w:ind w:firstLine="0"/>
              <w:rPr>
                <w:color w:val="000000"/>
                <w:sz w:val="26"/>
                <w:szCs w:val="26"/>
              </w:rPr>
            </w:pPr>
            <w:r w:rsidRPr="009211B2">
              <w:rPr>
                <w:color w:val="000000"/>
                <w:sz w:val="26"/>
                <w:szCs w:val="26"/>
              </w:rPr>
              <w:t>ОК 1.</w:t>
            </w:r>
          </w:p>
        </w:tc>
        <w:tc>
          <w:tcPr>
            <w:tcW w:w="8341" w:type="dxa"/>
          </w:tcPr>
          <w:p w14:paraId="5297F258" w14:textId="77777777" w:rsidR="009211B2" w:rsidRPr="009211B2" w:rsidRDefault="009211B2" w:rsidP="009211B2">
            <w:pPr>
              <w:widowControl/>
              <w:tabs>
                <w:tab w:val="left" w:pos="2835"/>
              </w:tabs>
              <w:ind w:firstLine="0"/>
            </w:pPr>
            <w:r w:rsidRPr="009211B2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9211B2" w:rsidRPr="009211B2" w14:paraId="3F5824E0" w14:textId="77777777" w:rsidTr="00E40600">
        <w:tc>
          <w:tcPr>
            <w:tcW w:w="1229" w:type="dxa"/>
          </w:tcPr>
          <w:p w14:paraId="687D8062" w14:textId="77777777" w:rsidR="009211B2" w:rsidRPr="009211B2" w:rsidRDefault="009211B2" w:rsidP="009211B2">
            <w:pPr>
              <w:widowControl/>
              <w:autoSpaceDE w:val="0"/>
              <w:autoSpaceDN w:val="0"/>
              <w:adjustRightInd w:val="0"/>
              <w:ind w:firstLine="0"/>
              <w:rPr>
                <w:color w:val="000000"/>
                <w:sz w:val="26"/>
                <w:szCs w:val="26"/>
              </w:rPr>
            </w:pPr>
            <w:r w:rsidRPr="009211B2">
              <w:rPr>
                <w:color w:val="000000"/>
                <w:sz w:val="26"/>
                <w:szCs w:val="26"/>
              </w:rPr>
              <w:t>ОК 2.</w:t>
            </w:r>
          </w:p>
        </w:tc>
        <w:tc>
          <w:tcPr>
            <w:tcW w:w="8341" w:type="dxa"/>
          </w:tcPr>
          <w:p w14:paraId="31B31C79" w14:textId="77777777" w:rsidR="009211B2" w:rsidRPr="009211B2" w:rsidRDefault="009211B2" w:rsidP="009211B2">
            <w:pPr>
              <w:widowControl/>
              <w:tabs>
                <w:tab w:val="left" w:pos="2835"/>
              </w:tabs>
              <w:ind w:firstLine="0"/>
            </w:pPr>
            <w:r w:rsidRPr="009211B2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9211B2" w:rsidRPr="009211B2" w14:paraId="4E812AAD" w14:textId="77777777" w:rsidTr="00E40600">
        <w:tc>
          <w:tcPr>
            <w:tcW w:w="1229" w:type="dxa"/>
          </w:tcPr>
          <w:p w14:paraId="338B73D3" w14:textId="77777777" w:rsidR="009211B2" w:rsidRPr="009211B2" w:rsidRDefault="009211B2" w:rsidP="009211B2">
            <w:pPr>
              <w:widowControl/>
              <w:autoSpaceDE w:val="0"/>
              <w:autoSpaceDN w:val="0"/>
              <w:adjustRightInd w:val="0"/>
              <w:ind w:firstLine="0"/>
              <w:rPr>
                <w:color w:val="000000"/>
                <w:spacing w:val="20"/>
                <w:sz w:val="26"/>
                <w:szCs w:val="26"/>
              </w:rPr>
            </w:pPr>
            <w:r w:rsidRPr="009211B2">
              <w:rPr>
                <w:color w:val="000000"/>
                <w:spacing w:val="20"/>
                <w:sz w:val="26"/>
                <w:szCs w:val="26"/>
              </w:rPr>
              <w:t>ОК З.</w:t>
            </w:r>
          </w:p>
        </w:tc>
        <w:tc>
          <w:tcPr>
            <w:tcW w:w="8341" w:type="dxa"/>
          </w:tcPr>
          <w:p w14:paraId="07E74650" w14:textId="77777777" w:rsidR="009211B2" w:rsidRPr="009211B2" w:rsidRDefault="009211B2" w:rsidP="009211B2">
            <w:pPr>
              <w:widowControl/>
              <w:tabs>
                <w:tab w:val="left" w:pos="2835"/>
              </w:tabs>
              <w:ind w:firstLine="0"/>
            </w:pPr>
            <w:r w:rsidRPr="009211B2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9211B2" w:rsidRPr="009211B2" w14:paraId="78976524" w14:textId="77777777" w:rsidTr="00E40600">
        <w:tc>
          <w:tcPr>
            <w:tcW w:w="1229" w:type="dxa"/>
          </w:tcPr>
          <w:p w14:paraId="4C4F10DA" w14:textId="77777777" w:rsidR="009211B2" w:rsidRPr="009211B2" w:rsidRDefault="009211B2" w:rsidP="009211B2">
            <w:pPr>
              <w:widowControl/>
              <w:autoSpaceDE w:val="0"/>
              <w:autoSpaceDN w:val="0"/>
              <w:adjustRightInd w:val="0"/>
              <w:ind w:firstLine="0"/>
              <w:rPr>
                <w:color w:val="000000"/>
                <w:spacing w:val="20"/>
                <w:sz w:val="26"/>
                <w:szCs w:val="26"/>
              </w:rPr>
            </w:pPr>
            <w:r w:rsidRPr="009211B2">
              <w:rPr>
                <w:color w:val="000000"/>
                <w:spacing w:val="20"/>
                <w:sz w:val="26"/>
                <w:szCs w:val="26"/>
              </w:rPr>
              <w:t>ОК 4.</w:t>
            </w:r>
          </w:p>
        </w:tc>
        <w:tc>
          <w:tcPr>
            <w:tcW w:w="8341" w:type="dxa"/>
          </w:tcPr>
          <w:p w14:paraId="10466B84" w14:textId="77777777" w:rsidR="009211B2" w:rsidRPr="009211B2" w:rsidRDefault="009211B2" w:rsidP="009211B2">
            <w:pPr>
              <w:widowControl/>
              <w:tabs>
                <w:tab w:val="left" w:pos="2835"/>
              </w:tabs>
              <w:ind w:firstLine="0"/>
            </w:pPr>
            <w:r w:rsidRPr="009211B2">
              <w:t>Эффективно взаимодействовать и работать в коллективе и команде</w:t>
            </w:r>
          </w:p>
        </w:tc>
      </w:tr>
      <w:tr w:rsidR="009211B2" w:rsidRPr="009211B2" w14:paraId="78159C9D" w14:textId="77777777" w:rsidTr="00E40600">
        <w:tc>
          <w:tcPr>
            <w:tcW w:w="1229" w:type="dxa"/>
          </w:tcPr>
          <w:p w14:paraId="63100D23" w14:textId="77777777" w:rsidR="009211B2" w:rsidRPr="009211B2" w:rsidRDefault="009211B2" w:rsidP="009211B2">
            <w:pPr>
              <w:widowControl/>
              <w:autoSpaceDE w:val="0"/>
              <w:autoSpaceDN w:val="0"/>
              <w:adjustRightInd w:val="0"/>
              <w:ind w:firstLine="0"/>
              <w:rPr>
                <w:color w:val="000000"/>
                <w:spacing w:val="20"/>
                <w:sz w:val="26"/>
                <w:szCs w:val="26"/>
              </w:rPr>
            </w:pPr>
            <w:r w:rsidRPr="009211B2">
              <w:rPr>
                <w:color w:val="000000"/>
                <w:spacing w:val="20"/>
                <w:sz w:val="26"/>
                <w:szCs w:val="26"/>
              </w:rPr>
              <w:t>ОК 5.</w:t>
            </w:r>
          </w:p>
        </w:tc>
        <w:tc>
          <w:tcPr>
            <w:tcW w:w="8341" w:type="dxa"/>
          </w:tcPr>
          <w:p w14:paraId="79D4E9AD" w14:textId="77777777" w:rsidR="009211B2" w:rsidRPr="009211B2" w:rsidRDefault="009211B2" w:rsidP="009211B2">
            <w:pPr>
              <w:widowControl/>
              <w:tabs>
                <w:tab w:val="left" w:pos="2835"/>
              </w:tabs>
              <w:ind w:firstLine="0"/>
            </w:pPr>
            <w:r w:rsidRPr="009211B2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9211B2" w:rsidRPr="009211B2" w14:paraId="56754A63" w14:textId="77777777" w:rsidTr="00E40600">
        <w:tc>
          <w:tcPr>
            <w:tcW w:w="1229" w:type="dxa"/>
          </w:tcPr>
          <w:p w14:paraId="70261C28" w14:textId="77777777" w:rsidR="009211B2" w:rsidRPr="009211B2" w:rsidRDefault="009211B2" w:rsidP="009211B2">
            <w:pPr>
              <w:widowControl/>
              <w:autoSpaceDE w:val="0"/>
              <w:autoSpaceDN w:val="0"/>
              <w:adjustRightInd w:val="0"/>
              <w:ind w:firstLine="0"/>
              <w:rPr>
                <w:color w:val="000000"/>
                <w:spacing w:val="20"/>
                <w:sz w:val="26"/>
                <w:szCs w:val="26"/>
              </w:rPr>
            </w:pPr>
            <w:r w:rsidRPr="009211B2">
              <w:rPr>
                <w:color w:val="000000"/>
                <w:spacing w:val="20"/>
                <w:sz w:val="26"/>
                <w:szCs w:val="26"/>
              </w:rPr>
              <w:t>ОК 6.</w:t>
            </w:r>
          </w:p>
        </w:tc>
        <w:tc>
          <w:tcPr>
            <w:tcW w:w="8341" w:type="dxa"/>
          </w:tcPr>
          <w:p w14:paraId="011324BE" w14:textId="77777777" w:rsidR="009211B2" w:rsidRPr="009211B2" w:rsidRDefault="009211B2" w:rsidP="009211B2">
            <w:pPr>
              <w:widowControl/>
              <w:tabs>
                <w:tab w:val="left" w:pos="2835"/>
              </w:tabs>
              <w:ind w:firstLine="0"/>
            </w:pPr>
            <w:r w:rsidRPr="009211B2"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9211B2" w:rsidRPr="009211B2" w14:paraId="7F6CA513" w14:textId="77777777" w:rsidTr="00E40600">
        <w:tc>
          <w:tcPr>
            <w:tcW w:w="1229" w:type="dxa"/>
          </w:tcPr>
          <w:p w14:paraId="6CB3AF19" w14:textId="77777777" w:rsidR="009211B2" w:rsidRPr="009211B2" w:rsidRDefault="009211B2" w:rsidP="009211B2">
            <w:pPr>
              <w:widowControl/>
              <w:autoSpaceDE w:val="0"/>
              <w:autoSpaceDN w:val="0"/>
              <w:adjustRightInd w:val="0"/>
              <w:ind w:firstLine="0"/>
              <w:rPr>
                <w:color w:val="000000"/>
                <w:sz w:val="26"/>
                <w:szCs w:val="26"/>
              </w:rPr>
            </w:pPr>
            <w:r w:rsidRPr="009211B2">
              <w:rPr>
                <w:color w:val="000000"/>
                <w:sz w:val="26"/>
                <w:szCs w:val="26"/>
              </w:rPr>
              <w:t>ОК 7.</w:t>
            </w:r>
          </w:p>
        </w:tc>
        <w:tc>
          <w:tcPr>
            <w:tcW w:w="8341" w:type="dxa"/>
          </w:tcPr>
          <w:p w14:paraId="44515668" w14:textId="77777777" w:rsidR="009211B2" w:rsidRPr="009211B2" w:rsidRDefault="009211B2" w:rsidP="009211B2">
            <w:pPr>
              <w:widowControl/>
              <w:tabs>
                <w:tab w:val="left" w:pos="2835"/>
              </w:tabs>
              <w:ind w:firstLine="0"/>
            </w:pPr>
            <w:r w:rsidRPr="009211B2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9211B2" w:rsidRPr="009211B2" w14:paraId="51022097" w14:textId="77777777" w:rsidTr="00E40600">
        <w:tc>
          <w:tcPr>
            <w:tcW w:w="1229" w:type="dxa"/>
          </w:tcPr>
          <w:p w14:paraId="0605CD2E" w14:textId="77777777" w:rsidR="009211B2" w:rsidRPr="009211B2" w:rsidRDefault="009211B2" w:rsidP="009211B2">
            <w:pPr>
              <w:widowControl/>
              <w:autoSpaceDE w:val="0"/>
              <w:autoSpaceDN w:val="0"/>
              <w:adjustRightInd w:val="0"/>
              <w:ind w:firstLine="0"/>
              <w:rPr>
                <w:color w:val="000000"/>
                <w:spacing w:val="20"/>
                <w:sz w:val="26"/>
                <w:szCs w:val="26"/>
              </w:rPr>
            </w:pPr>
            <w:r w:rsidRPr="009211B2">
              <w:rPr>
                <w:color w:val="000000"/>
                <w:spacing w:val="20"/>
                <w:sz w:val="26"/>
                <w:szCs w:val="26"/>
              </w:rPr>
              <w:t>ОК 8.</w:t>
            </w:r>
          </w:p>
        </w:tc>
        <w:tc>
          <w:tcPr>
            <w:tcW w:w="8341" w:type="dxa"/>
          </w:tcPr>
          <w:p w14:paraId="279D1A2E" w14:textId="77777777" w:rsidR="009211B2" w:rsidRPr="009211B2" w:rsidRDefault="009211B2" w:rsidP="009211B2">
            <w:pPr>
              <w:widowControl/>
              <w:tabs>
                <w:tab w:val="left" w:pos="2835"/>
              </w:tabs>
              <w:ind w:firstLine="0"/>
            </w:pPr>
            <w:r w:rsidRPr="009211B2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9211B2" w:rsidRPr="009211B2" w14:paraId="02DE9B2B" w14:textId="77777777" w:rsidTr="00E40600">
        <w:tc>
          <w:tcPr>
            <w:tcW w:w="1229" w:type="dxa"/>
          </w:tcPr>
          <w:p w14:paraId="59A91E71" w14:textId="77777777" w:rsidR="009211B2" w:rsidRPr="009211B2" w:rsidRDefault="009211B2" w:rsidP="009211B2">
            <w:pPr>
              <w:widowControl/>
              <w:autoSpaceDE w:val="0"/>
              <w:autoSpaceDN w:val="0"/>
              <w:adjustRightInd w:val="0"/>
              <w:ind w:firstLine="0"/>
              <w:rPr>
                <w:color w:val="000000"/>
                <w:sz w:val="26"/>
                <w:szCs w:val="26"/>
              </w:rPr>
            </w:pPr>
            <w:r w:rsidRPr="009211B2">
              <w:rPr>
                <w:color w:val="000000"/>
                <w:sz w:val="26"/>
                <w:szCs w:val="26"/>
              </w:rPr>
              <w:t>ОК 9.</w:t>
            </w:r>
          </w:p>
        </w:tc>
        <w:tc>
          <w:tcPr>
            <w:tcW w:w="8341" w:type="dxa"/>
          </w:tcPr>
          <w:p w14:paraId="4801A9DF" w14:textId="77777777" w:rsidR="009211B2" w:rsidRPr="009211B2" w:rsidRDefault="009211B2" w:rsidP="009211B2">
            <w:pPr>
              <w:widowControl/>
              <w:tabs>
                <w:tab w:val="left" w:pos="2835"/>
              </w:tabs>
              <w:ind w:firstLine="0"/>
            </w:pPr>
            <w:r w:rsidRPr="009211B2"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30F37B37" w14:textId="77777777" w:rsidR="009211B2" w:rsidRPr="009211B2" w:rsidRDefault="009211B2" w:rsidP="009211B2">
      <w:pPr>
        <w:widowControl/>
        <w:numPr>
          <w:ilvl w:val="2"/>
          <w:numId w:val="10"/>
        </w:numPr>
        <w:spacing w:after="200" w:line="276" w:lineRule="auto"/>
        <w:jc w:val="left"/>
        <w:rPr>
          <w:bCs/>
          <w:iCs/>
        </w:rPr>
      </w:pPr>
      <w:r w:rsidRPr="009211B2">
        <w:rPr>
          <w:bCs/>
          <w:iCs/>
        </w:rPr>
        <w:t xml:space="preserve">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6"/>
      </w:tblGrid>
      <w:tr w:rsidR="009211B2" w:rsidRPr="009211B2" w14:paraId="170143A7" w14:textId="77777777" w:rsidTr="00E40600">
        <w:tc>
          <w:tcPr>
            <w:tcW w:w="1204" w:type="dxa"/>
          </w:tcPr>
          <w:p w14:paraId="07CAC879" w14:textId="77777777" w:rsidR="009211B2" w:rsidRPr="009211B2" w:rsidRDefault="009211B2" w:rsidP="009211B2">
            <w:pPr>
              <w:ind w:firstLine="0"/>
              <w:outlineLvl w:val="1"/>
              <w:rPr>
                <w:b/>
                <w:bCs/>
                <w:iCs/>
                <w:color w:val="000000"/>
                <w:lang w:val="x-none" w:eastAsia="x-none"/>
              </w:rPr>
            </w:pPr>
            <w:r w:rsidRPr="009211B2">
              <w:rPr>
                <w:b/>
                <w:bCs/>
                <w:iCs/>
                <w:color w:val="000000"/>
                <w:lang w:val="x-none" w:eastAsia="x-none"/>
              </w:rPr>
              <w:t>Код</w:t>
            </w:r>
          </w:p>
        </w:tc>
        <w:tc>
          <w:tcPr>
            <w:tcW w:w="8366" w:type="dxa"/>
          </w:tcPr>
          <w:p w14:paraId="09798C1F" w14:textId="77777777" w:rsidR="009211B2" w:rsidRPr="009211B2" w:rsidRDefault="009211B2" w:rsidP="009211B2">
            <w:pPr>
              <w:ind w:firstLine="0"/>
              <w:outlineLvl w:val="1"/>
              <w:rPr>
                <w:b/>
                <w:bCs/>
                <w:iCs/>
                <w:color w:val="000000"/>
                <w:lang w:val="x-none" w:eastAsia="x-none"/>
              </w:rPr>
            </w:pPr>
            <w:r w:rsidRPr="009211B2">
              <w:rPr>
                <w:b/>
                <w:iCs/>
              </w:rPr>
              <w:t>Наименование видов деятельности и профессиональных компетенций</w:t>
            </w:r>
          </w:p>
        </w:tc>
      </w:tr>
      <w:tr w:rsidR="009211B2" w:rsidRPr="009211B2" w14:paraId="1E8043A5" w14:textId="77777777" w:rsidTr="00E40600">
        <w:tc>
          <w:tcPr>
            <w:tcW w:w="1204" w:type="dxa"/>
          </w:tcPr>
          <w:p w14:paraId="268D0E99" w14:textId="77777777" w:rsidR="009211B2" w:rsidRPr="009211B2" w:rsidRDefault="009211B2" w:rsidP="009211B2">
            <w:pPr>
              <w:ind w:firstLine="0"/>
              <w:outlineLvl w:val="1"/>
              <w:rPr>
                <w:iCs/>
                <w:color w:val="000000"/>
                <w:lang w:eastAsia="x-none"/>
              </w:rPr>
            </w:pPr>
            <w:r w:rsidRPr="009211B2">
              <w:rPr>
                <w:iCs/>
                <w:color w:val="000000"/>
                <w:lang w:eastAsia="x-none"/>
              </w:rPr>
              <w:t>В</w:t>
            </w:r>
            <w:r w:rsidRPr="009211B2">
              <w:rPr>
                <w:iCs/>
                <w:color w:val="000000"/>
                <w:sz w:val="22"/>
                <w:szCs w:val="22"/>
                <w:lang w:eastAsia="x-none"/>
              </w:rPr>
              <w:t>Д</w:t>
            </w:r>
          </w:p>
        </w:tc>
        <w:tc>
          <w:tcPr>
            <w:tcW w:w="8366" w:type="dxa"/>
          </w:tcPr>
          <w:p w14:paraId="0C75CE84" w14:textId="77777777" w:rsidR="009211B2" w:rsidRPr="009211B2" w:rsidRDefault="009211B2" w:rsidP="009211B2">
            <w:pPr>
              <w:ind w:firstLine="0"/>
              <w:outlineLvl w:val="1"/>
              <w:rPr>
                <w:b/>
                <w:iCs/>
              </w:rPr>
            </w:pPr>
            <w:r w:rsidRPr="009211B2">
              <w:rPr>
                <w:color w:val="000000"/>
              </w:rPr>
              <w:t>Выполнение морфологических лабораторных исследований первой и второй категории сложности</w:t>
            </w:r>
          </w:p>
        </w:tc>
      </w:tr>
      <w:tr w:rsidR="009211B2" w:rsidRPr="009211B2" w14:paraId="151D1D71" w14:textId="77777777" w:rsidTr="00E40600">
        <w:tc>
          <w:tcPr>
            <w:tcW w:w="1204" w:type="dxa"/>
          </w:tcPr>
          <w:p w14:paraId="39AFD26E" w14:textId="77777777" w:rsidR="009211B2" w:rsidRPr="009211B2" w:rsidRDefault="009211B2" w:rsidP="009211B2">
            <w:pPr>
              <w:ind w:firstLine="0"/>
              <w:outlineLvl w:val="1"/>
              <w:rPr>
                <w:bCs/>
                <w:iCs/>
                <w:color w:val="000000"/>
                <w:lang w:val="x-none" w:eastAsia="x-none"/>
              </w:rPr>
            </w:pPr>
            <w:r w:rsidRPr="009211B2">
              <w:rPr>
                <w:bCs/>
                <w:iCs/>
                <w:color w:val="000000"/>
                <w:lang w:val="x-none" w:eastAsia="x-none"/>
              </w:rPr>
              <w:t>ПК 4.1</w:t>
            </w:r>
          </w:p>
        </w:tc>
        <w:tc>
          <w:tcPr>
            <w:tcW w:w="8366" w:type="dxa"/>
          </w:tcPr>
          <w:p w14:paraId="2928965C" w14:textId="77777777" w:rsidR="009211B2" w:rsidRPr="009211B2" w:rsidRDefault="009211B2" w:rsidP="009211B2">
            <w:pPr>
              <w:widowControl/>
              <w:tabs>
                <w:tab w:val="left" w:pos="2835"/>
              </w:tabs>
              <w:ind w:firstLine="0"/>
            </w:pPr>
            <w:r w:rsidRPr="009211B2">
              <w:t xml:space="preserve">Выполнять процедуры </w:t>
            </w:r>
            <w:proofErr w:type="spellStart"/>
            <w:r w:rsidRPr="009211B2">
              <w:t>преаналитического</w:t>
            </w:r>
            <w:proofErr w:type="spellEnd"/>
            <w:r w:rsidRPr="009211B2">
              <w:t xml:space="preserve"> (лабораторного) этапа морфологических исследований первой и второй категории сложности</w:t>
            </w:r>
          </w:p>
        </w:tc>
      </w:tr>
      <w:tr w:rsidR="009211B2" w:rsidRPr="009211B2" w14:paraId="67C03F91" w14:textId="77777777" w:rsidTr="00E40600">
        <w:tc>
          <w:tcPr>
            <w:tcW w:w="1204" w:type="dxa"/>
          </w:tcPr>
          <w:p w14:paraId="18FF3F9C" w14:textId="77777777" w:rsidR="009211B2" w:rsidRPr="009211B2" w:rsidRDefault="009211B2" w:rsidP="009211B2">
            <w:pPr>
              <w:ind w:firstLine="0"/>
              <w:outlineLvl w:val="1"/>
              <w:rPr>
                <w:bCs/>
                <w:iCs/>
                <w:color w:val="000000"/>
                <w:lang w:val="x-none" w:eastAsia="x-none"/>
              </w:rPr>
            </w:pPr>
            <w:r w:rsidRPr="009211B2">
              <w:rPr>
                <w:bCs/>
                <w:iCs/>
                <w:color w:val="000000"/>
                <w:lang w:val="x-none" w:eastAsia="x-none"/>
              </w:rPr>
              <w:t>ПК 4.2</w:t>
            </w:r>
          </w:p>
        </w:tc>
        <w:tc>
          <w:tcPr>
            <w:tcW w:w="8366" w:type="dxa"/>
          </w:tcPr>
          <w:p w14:paraId="1338090F" w14:textId="77777777" w:rsidR="009211B2" w:rsidRPr="009211B2" w:rsidRDefault="009211B2" w:rsidP="009211B2">
            <w:pPr>
              <w:autoSpaceDE w:val="0"/>
              <w:autoSpaceDN w:val="0"/>
              <w:adjustRightInd w:val="0"/>
              <w:ind w:firstLine="0"/>
            </w:pPr>
            <w:r w:rsidRPr="009211B2">
              <w:t>Выполнять процедуры аналитического этапа морфологических исследований первой и второй категории сложности</w:t>
            </w:r>
          </w:p>
        </w:tc>
      </w:tr>
      <w:tr w:rsidR="009211B2" w:rsidRPr="009211B2" w14:paraId="0D5E6FEA" w14:textId="77777777" w:rsidTr="00E40600">
        <w:trPr>
          <w:trHeight w:val="62"/>
        </w:trPr>
        <w:tc>
          <w:tcPr>
            <w:tcW w:w="1204" w:type="dxa"/>
          </w:tcPr>
          <w:p w14:paraId="55538394" w14:textId="77777777" w:rsidR="009211B2" w:rsidRPr="009211B2" w:rsidRDefault="009211B2" w:rsidP="009211B2">
            <w:pPr>
              <w:ind w:firstLine="0"/>
              <w:outlineLvl w:val="1"/>
              <w:rPr>
                <w:bCs/>
                <w:iCs/>
                <w:color w:val="000000"/>
                <w:lang w:val="x-none" w:eastAsia="x-none"/>
              </w:rPr>
            </w:pPr>
            <w:r w:rsidRPr="009211B2">
              <w:rPr>
                <w:bCs/>
                <w:iCs/>
                <w:color w:val="000000"/>
                <w:lang w:val="x-none" w:eastAsia="x-none"/>
              </w:rPr>
              <w:t>ПК 4.3</w:t>
            </w:r>
          </w:p>
        </w:tc>
        <w:tc>
          <w:tcPr>
            <w:tcW w:w="8366" w:type="dxa"/>
          </w:tcPr>
          <w:p w14:paraId="7FEB9FCD" w14:textId="77777777" w:rsidR="009211B2" w:rsidRPr="009211B2" w:rsidRDefault="009211B2" w:rsidP="009211B2">
            <w:pPr>
              <w:widowControl/>
              <w:ind w:firstLine="0"/>
              <w:jc w:val="left"/>
            </w:pPr>
            <w:r w:rsidRPr="009211B2">
              <w:t xml:space="preserve">Выполнять процедуры </w:t>
            </w:r>
            <w:proofErr w:type="spellStart"/>
            <w:r w:rsidRPr="009211B2">
              <w:t>постаналитического</w:t>
            </w:r>
            <w:proofErr w:type="spellEnd"/>
            <w:r w:rsidRPr="009211B2">
              <w:t xml:space="preserve"> этапа морфологических исследований первой и второй категории сложности</w:t>
            </w:r>
          </w:p>
        </w:tc>
      </w:tr>
      <w:bookmarkEnd w:id="0"/>
    </w:tbl>
    <w:p w14:paraId="6F9552B9" w14:textId="77777777" w:rsidR="0063117E" w:rsidRDefault="0063117E" w:rsidP="002B0A5F">
      <w:pPr>
        <w:ind w:firstLine="709"/>
        <w:rPr>
          <w:b/>
        </w:rPr>
      </w:pPr>
    </w:p>
    <w:p w14:paraId="1F93C6DA" w14:textId="77777777" w:rsidR="002B0A5F" w:rsidRPr="00796040" w:rsidRDefault="002B0A5F" w:rsidP="002B0A5F">
      <w:pPr>
        <w:ind w:firstLine="709"/>
        <w:rPr>
          <w:b/>
        </w:rPr>
      </w:pPr>
      <w:r w:rsidRPr="00796040">
        <w:rPr>
          <w:b/>
        </w:rPr>
        <w:t>1.2. Задачи учебной практики</w:t>
      </w:r>
    </w:p>
    <w:p w14:paraId="5D6D68BD" w14:textId="0ADFF81B" w:rsidR="00E05BBB" w:rsidRDefault="002B0A5F" w:rsidP="002B0A5F">
      <w:pPr>
        <w:ind w:firstLine="709"/>
      </w:pPr>
      <w:r w:rsidRPr="00796040">
        <w:t xml:space="preserve">Формирование у обучающихся профессиональных </w:t>
      </w:r>
      <w:r w:rsidR="000022B7">
        <w:t xml:space="preserve">навыков и </w:t>
      </w:r>
      <w:r w:rsidRPr="00796040">
        <w:t>умений</w:t>
      </w:r>
      <w:r w:rsidR="000E21D9">
        <w:t xml:space="preserve"> </w:t>
      </w:r>
      <w:r w:rsidR="00180C1D">
        <w:t xml:space="preserve">по </w:t>
      </w:r>
      <w:r w:rsidR="00E05BBB">
        <w:t>виду деятельности:</w:t>
      </w:r>
    </w:p>
    <w:p w14:paraId="3512F4D9" w14:textId="77777777" w:rsidR="00E05BBB" w:rsidRPr="009211B2" w:rsidRDefault="00E05BBB" w:rsidP="00E05BBB">
      <w:pPr>
        <w:widowControl/>
        <w:snapToGrid w:val="0"/>
        <w:ind w:firstLine="0"/>
      </w:pPr>
      <w:r w:rsidRPr="009211B2">
        <w:t>- приеме биоматериала;</w:t>
      </w:r>
    </w:p>
    <w:p w14:paraId="3347F3FC" w14:textId="77777777" w:rsidR="00E05BBB" w:rsidRPr="009211B2" w:rsidRDefault="00E05BBB" w:rsidP="00E05BBB">
      <w:pPr>
        <w:widowControl/>
        <w:snapToGrid w:val="0"/>
        <w:ind w:firstLine="0"/>
      </w:pPr>
      <w:r w:rsidRPr="009211B2">
        <w:t>- регистрации биоматериала в журнале и (или) в информационной системе;</w:t>
      </w:r>
    </w:p>
    <w:p w14:paraId="6A67EB80" w14:textId="77777777" w:rsidR="00E05BBB" w:rsidRPr="009211B2" w:rsidRDefault="00E05BBB" w:rsidP="00E05BBB">
      <w:pPr>
        <w:widowControl/>
        <w:ind w:firstLine="0"/>
      </w:pPr>
      <w:r w:rsidRPr="009211B2">
        <w:t>- маркировке, транспортировке и хранению биоматериала;</w:t>
      </w:r>
    </w:p>
    <w:p w14:paraId="2FC28F5A" w14:textId="77777777" w:rsidR="00E05BBB" w:rsidRPr="009211B2" w:rsidRDefault="00E05BBB" w:rsidP="00E05BBB">
      <w:pPr>
        <w:widowControl/>
        <w:ind w:firstLine="0"/>
      </w:pPr>
      <w:r w:rsidRPr="009211B2">
        <w:lastRenderedPageBreak/>
        <w:t xml:space="preserve">- отбраковке биоматериала, не соответствующего - -установленным требованиям и оформление отбракованных проб; </w:t>
      </w:r>
    </w:p>
    <w:p w14:paraId="56024137" w14:textId="77777777" w:rsidR="00E05BBB" w:rsidRPr="009211B2" w:rsidRDefault="00E05BBB" w:rsidP="00E05BBB">
      <w:pPr>
        <w:widowControl/>
        <w:ind w:firstLine="0"/>
      </w:pPr>
      <w:r w:rsidRPr="009211B2">
        <w:t>- подготовке биоматериала к исследованию (пробоподготовка);</w:t>
      </w:r>
    </w:p>
    <w:p w14:paraId="2F8CCCCC" w14:textId="77777777" w:rsidR="00E05BBB" w:rsidRPr="009211B2" w:rsidRDefault="00E05BBB" w:rsidP="00E05BBB">
      <w:pPr>
        <w:widowControl/>
        <w:ind w:firstLine="0"/>
        <w:rPr>
          <w:shd w:val="clear" w:color="auto" w:fill="FFFFFF"/>
        </w:rPr>
      </w:pPr>
      <w:r w:rsidRPr="009211B2">
        <w:rPr>
          <w:shd w:val="clear" w:color="auto" w:fill="FFFFFF"/>
        </w:rPr>
        <w:t>- использовании медицинских, лабораторных информационных системах;</w:t>
      </w:r>
    </w:p>
    <w:p w14:paraId="47998494" w14:textId="77777777" w:rsidR="00E05BBB" w:rsidRPr="009211B2" w:rsidRDefault="00E05BBB" w:rsidP="00E05BBB">
      <w:pPr>
        <w:widowControl/>
        <w:ind w:firstLine="0"/>
      </w:pPr>
      <w:r w:rsidRPr="009211B2">
        <w:rPr>
          <w:shd w:val="clear" w:color="auto" w:fill="FFFFFF"/>
        </w:rPr>
        <w:t xml:space="preserve">- </w:t>
      </w:r>
      <w:r w:rsidRPr="009211B2">
        <w:t>выполнении санитарных норм и правил при работе с потенциально опасным биоматериалом;</w:t>
      </w:r>
    </w:p>
    <w:p w14:paraId="677FECC4" w14:textId="77777777" w:rsidR="00E05BBB" w:rsidRPr="009211B2" w:rsidRDefault="00E05BBB" w:rsidP="00E05BBB">
      <w:pPr>
        <w:widowControl/>
        <w:ind w:firstLine="0"/>
        <w:rPr>
          <w:shd w:val="clear" w:color="auto" w:fill="FFFFFF"/>
        </w:rPr>
      </w:pPr>
      <w:r w:rsidRPr="009211B2">
        <w:t xml:space="preserve">- выполнение правил санитарно-противоэпидемического и гигиенического режима в лаборатории; </w:t>
      </w:r>
    </w:p>
    <w:p w14:paraId="31AB1497" w14:textId="77777777" w:rsidR="00E05BBB" w:rsidRPr="009211B2" w:rsidRDefault="00E05BBB" w:rsidP="00E05BBB">
      <w:pPr>
        <w:widowControl/>
        <w:shd w:val="clear" w:color="auto" w:fill="FFFFFF"/>
        <w:ind w:firstLine="0"/>
      </w:pPr>
      <w:r w:rsidRPr="009211B2">
        <w:t>- проведении цитологического исследования (приготовление цитологических препаратов, их окраска и микроскопическое исследование);</w:t>
      </w:r>
    </w:p>
    <w:p w14:paraId="55B309AE" w14:textId="250C6FEC" w:rsidR="002B0A5F" w:rsidRDefault="00E05BBB" w:rsidP="002B0A5F">
      <w:pPr>
        <w:ind w:firstLine="709"/>
        <w:rPr>
          <w:lang w:eastAsia="en-US"/>
        </w:rPr>
      </w:pPr>
      <w:r w:rsidRPr="009211B2">
        <w:t>- проведении гистологического исследования (приготовление гистологических препаратов, их окраска и</w:t>
      </w:r>
      <w:r>
        <w:t xml:space="preserve"> микроскопическое исследование) </w:t>
      </w:r>
      <w:r w:rsidR="002B0A5F" w:rsidRPr="00796040">
        <w:t>для последующего освоения ими общих и профессиональных компетенций по специальности</w:t>
      </w:r>
      <w:r w:rsidR="000E21D9">
        <w:t xml:space="preserve"> </w:t>
      </w:r>
      <w:r w:rsidRPr="00ED27F5">
        <w:rPr>
          <w:lang w:eastAsia="en-US"/>
        </w:rPr>
        <w:t>31.02.03 Лабораторная диагностика</w:t>
      </w:r>
    </w:p>
    <w:p w14:paraId="63511321" w14:textId="77777777" w:rsidR="00E05BBB" w:rsidRPr="00796040" w:rsidRDefault="00E05BBB" w:rsidP="002B0A5F">
      <w:pPr>
        <w:ind w:firstLine="709"/>
      </w:pPr>
    </w:p>
    <w:p w14:paraId="50873D11" w14:textId="77777777" w:rsidR="002B0A5F" w:rsidRPr="00796040" w:rsidRDefault="002B0A5F" w:rsidP="002B0A5F">
      <w:pPr>
        <w:tabs>
          <w:tab w:val="left" w:pos="0"/>
        </w:tabs>
        <w:ind w:firstLine="709"/>
        <w:rPr>
          <w:b/>
        </w:rPr>
      </w:pPr>
      <w:r w:rsidRPr="00796040">
        <w:rPr>
          <w:b/>
        </w:rPr>
        <w:t xml:space="preserve">1.3. Место учебной практики в структуре </w:t>
      </w:r>
      <w:r w:rsidR="005760D0" w:rsidRPr="00796040">
        <w:rPr>
          <w:b/>
        </w:rPr>
        <w:t>ПП</w:t>
      </w:r>
      <w:r w:rsidR="00DF6ED0" w:rsidRPr="00796040">
        <w:rPr>
          <w:b/>
        </w:rPr>
        <w:t>С</w:t>
      </w:r>
      <w:r w:rsidR="005760D0" w:rsidRPr="00796040">
        <w:rPr>
          <w:b/>
        </w:rPr>
        <w:t>С</w:t>
      </w:r>
      <w:r w:rsidR="00DF6ED0" w:rsidRPr="00796040">
        <w:rPr>
          <w:b/>
        </w:rPr>
        <w:t>З</w:t>
      </w:r>
    </w:p>
    <w:p w14:paraId="2EED4BE6" w14:textId="0BB6C8EA" w:rsidR="006713EE" w:rsidRDefault="002B0A5F" w:rsidP="002B0A5F">
      <w:pPr>
        <w:ind w:firstLine="709"/>
      </w:pPr>
      <w:r w:rsidRPr="00796040">
        <w:t>Программа учебной практики реализуется в р</w:t>
      </w:r>
      <w:r w:rsidR="00DF6ED0" w:rsidRPr="00796040">
        <w:t xml:space="preserve">амках профессионального модуля </w:t>
      </w:r>
      <w:r w:rsidR="00E05BBB" w:rsidRPr="00746336">
        <w:rPr>
          <w:color w:val="000000"/>
        </w:rPr>
        <w:t xml:space="preserve">ПМ. 04 </w:t>
      </w:r>
      <w:r w:rsidR="00E05BBB" w:rsidRPr="00746336">
        <w:t>Выполнение морфологических лабораторных исследований первой и второй категории сложности</w:t>
      </w:r>
    </w:p>
    <w:p w14:paraId="3B28AE7F" w14:textId="2DA85F3F" w:rsidR="005F3A6A" w:rsidRPr="00796040" w:rsidRDefault="002B0A5F" w:rsidP="002B0A5F">
      <w:pPr>
        <w:ind w:firstLine="709"/>
        <w:rPr>
          <w:rFonts w:eastAsia="Calibri"/>
          <w:bCs/>
        </w:rPr>
      </w:pPr>
      <w:r w:rsidRPr="00796040">
        <w:t xml:space="preserve">Учебная практика может </w:t>
      </w:r>
      <w:r w:rsidRPr="00796040">
        <w:rPr>
          <w:szCs w:val="22"/>
        </w:rPr>
        <w:t xml:space="preserve">реализовываться как концентрированно, так и рассредоточено, чередуясь с теоретическими занятиями в рамках </w:t>
      </w:r>
      <w:r w:rsidRPr="00796040">
        <w:t xml:space="preserve">освоения </w:t>
      </w:r>
      <w:r w:rsidRPr="00796040">
        <w:rPr>
          <w:bCs/>
        </w:rPr>
        <w:t xml:space="preserve">междисциплинарного курса </w:t>
      </w:r>
      <w:r w:rsidR="00E05BBB" w:rsidRPr="00746336">
        <w:rPr>
          <w:color w:val="000000"/>
        </w:rPr>
        <w:t xml:space="preserve">МДК 04.01. Проведение цитологии и гистологии </w:t>
      </w:r>
      <w:r w:rsidR="00E05BBB" w:rsidRPr="00746336">
        <w:rPr>
          <w:color w:val="000000"/>
          <w:u w:val="single"/>
        </w:rPr>
        <w:t xml:space="preserve"> </w:t>
      </w:r>
    </w:p>
    <w:p w14:paraId="6F3E9262" w14:textId="13F4ECF4" w:rsidR="002B0A5F" w:rsidRPr="00796040" w:rsidRDefault="002B0A5F" w:rsidP="002B0A5F">
      <w:pPr>
        <w:ind w:firstLine="709"/>
        <w:rPr>
          <w:rFonts w:eastAsia="Calibri"/>
          <w:bCs/>
        </w:rPr>
      </w:pPr>
      <w:r w:rsidRPr="00796040">
        <w:rPr>
          <w:rFonts w:eastAsia="Calibri"/>
          <w:bCs/>
        </w:rPr>
        <w:t xml:space="preserve">Рекомендуемое количество часов </w:t>
      </w:r>
      <w:r w:rsidR="006713EE">
        <w:t>–</w:t>
      </w:r>
      <w:r w:rsidRPr="00796040">
        <w:t xml:space="preserve"> </w:t>
      </w:r>
      <w:r w:rsidR="00E05BBB" w:rsidRPr="00E05BBB">
        <w:rPr>
          <w:iCs/>
        </w:rPr>
        <w:t>18</w:t>
      </w:r>
      <w:r w:rsidRPr="00E05BBB">
        <w:t xml:space="preserve"> </w:t>
      </w:r>
    </w:p>
    <w:p w14:paraId="4E82B84E" w14:textId="77777777" w:rsidR="002B0A5F" w:rsidRPr="00796040" w:rsidRDefault="002B0A5F" w:rsidP="002B0A5F">
      <w:pPr>
        <w:ind w:firstLine="709"/>
        <w:rPr>
          <w:b/>
        </w:rPr>
      </w:pPr>
    </w:p>
    <w:p w14:paraId="07E5682C" w14:textId="77777777" w:rsidR="002B0A5F" w:rsidRPr="00796040" w:rsidRDefault="002B0A5F" w:rsidP="002B0A5F">
      <w:pPr>
        <w:ind w:firstLine="709"/>
        <w:rPr>
          <w:b/>
        </w:rPr>
      </w:pPr>
      <w:r w:rsidRPr="00796040">
        <w:rPr>
          <w:b/>
        </w:rPr>
        <w:t>1.4. Формы проведения учебной практики</w:t>
      </w:r>
    </w:p>
    <w:p w14:paraId="06DA1FAD" w14:textId="77777777" w:rsidR="002B0A5F" w:rsidRPr="00796040" w:rsidRDefault="002B0A5F" w:rsidP="002B0A5F">
      <w:pPr>
        <w:ind w:firstLine="709"/>
        <w:rPr>
          <w:color w:val="FF0000"/>
        </w:rPr>
      </w:pPr>
      <w:r w:rsidRPr="00796040">
        <w:t>Учебная практика проводится в форм</w:t>
      </w:r>
      <w:r w:rsidR="00362349" w:rsidRPr="00796040">
        <w:t>е</w:t>
      </w:r>
      <w:r w:rsidRPr="00796040">
        <w:t xml:space="preserve"> практических занятий.</w:t>
      </w:r>
    </w:p>
    <w:p w14:paraId="78FDF275" w14:textId="77777777" w:rsidR="002B0A5F" w:rsidRPr="00796040" w:rsidRDefault="002B0A5F" w:rsidP="002B0A5F">
      <w:pPr>
        <w:ind w:firstLine="709"/>
        <w:rPr>
          <w:b/>
        </w:rPr>
      </w:pPr>
    </w:p>
    <w:p w14:paraId="414B5EB3" w14:textId="77777777" w:rsidR="002B0A5F" w:rsidRPr="00796040" w:rsidRDefault="002B0A5F" w:rsidP="002B0A5F">
      <w:pPr>
        <w:ind w:firstLine="709"/>
        <w:rPr>
          <w:b/>
        </w:rPr>
      </w:pPr>
      <w:r w:rsidRPr="00796040">
        <w:rPr>
          <w:b/>
        </w:rPr>
        <w:t>1.5. Место и время проведения учебной практики</w:t>
      </w:r>
    </w:p>
    <w:p w14:paraId="037CDDF6" w14:textId="77777777" w:rsidR="002B0A5F" w:rsidRPr="00796040" w:rsidRDefault="002B0A5F" w:rsidP="002B0A5F">
      <w:pPr>
        <w:ind w:firstLine="709"/>
      </w:pPr>
      <w:r w:rsidRPr="00796040">
        <w:t xml:space="preserve">Сроки проведения учебной практики определяются графиком учебного процесса.  </w:t>
      </w:r>
    </w:p>
    <w:p w14:paraId="24DB3B00" w14:textId="71380148" w:rsidR="002B0A5F" w:rsidRPr="00E05BBB" w:rsidRDefault="002B0A5F" w:rsidP="002B0A5F">
      <w:pPr>
        <w:ind w:firstLine="709"/>
      </w:pPr>
      <w:r w:rsidRPr="00796040">
        <w:t xml:space="preserve">Учебная практика проводится </w:t>
      </w:r>
      <w:r w:rsidR="0039286A">
        <w:t xml:space="preserve">преподавателем междисциплинарного курса </w:t>
      </w:r>
      <w:r w:rsidR="00E05BBB" w:rsidRPr="00746336">
        <w:rPr>
          <w:color w:val="000000"/>
        </w:rPr>
        <w:t xml:space="preserve">МДК 04.01. Проведение цитологии и гистологии </w:t>
      </w:r>
      <w:r w:rsidR="0039286A">
        <w:t>в лаборатории</w:t>
      </w:r>
      <w:r w:rsidR="005F3A6A" w:rsidRPr="00796040">
        <w:rPr>
          <w:bCs/>
        </w:rPr>
        <w:t xml:space="preserve"> </w:t>
      </w:r>
      <w:r w:rsidR="00E05BBB" w:rsidRPr="00E05BBB">
        <w:rPr>
          <w:bCs/>
        </w:rPr>
        <w:t>лабораторных морфологических методов исследований</w:t>
      </w:r>
    </w:p>
    <w:p w14:paraId="097327F3" w14:textId="0F5543DB" w:rsidR="002B0A5F" w:rsidRPr="00796040" w:rsidRDefault="002B0A5F" w:rsidP="002B0A5F">
      <w:pPr>
        <w:ind w:firstLine="709"/>
        <w:rPr>
          <w:b/>
        </w:rPr>
      </w:pPr>
      <w:r w:rsidRPr="00796040">
        <w:rPr>
          <w:b/>
        </w:rPr>
        <w:t xml:space="preserve">1.6. Практические профессиональные </w:t>
      </w:r>
      <w:r w:rsidR="000022B7">
        <w:rPr>
          <w:b/>
        </w:rPr>
        <w:t xml:space="preserve">навыки и </w:t>
      </w:r>
      <w:r w:rsidRPr="00796040">
        <w:rPr>
          <w:b/>
        </w:rPr>
        <w:t>умения</w:t>
      </w:r>
      <w:r w:rsidR="000022B7">
        <w:rPr>
          <w:b/>
        </w:rPr>
        <w:t xml:space="preserve">, </w:t>
      </w:r>
      <w:r w:rsidRPr="00796040">
        <w:rPr>
          <w:b/>
        </w:rPr>
        <w:t>формируемые в результате прохождения учебной практики</w:t>
      </w:r>
    </w:p>
    <w:p w14:paraId="21D04A8E" w14:textId="0AA4AEAE" w:rsidR="002B0A5F" w:rsidRPr="00796040" w:rsidRDefault="002B0A5F" w:rsidP="002B0A5F">
      <w:pPr>
        <w:tabs>
          <w:tab w:val="left" w:pos="709"/>
          <w:tab w:val="left" w:pos="1134"/>
        </w:tabs>
        <w:ind w:firstLine="709"/>
      </w:pPr>
      <w:r w:rsidRPr="00796040">
        <w:t xml:space="preserve">В результате освоения программы учебной практики для последующего освоения общих и профессиональных компетенций по специальности обучающийся должен приобрести </w:t>
      </w:r>
      <w:r w:rsidR="000022B7">
        <w:rPr>
          <w:b/>
        </w:rPr>
        <w:t>навыки</w:t>
      </w:r>
      <w:r w:rsidRPr="00796040">
        <w:rPr>
          <w:b/>
        </w:rPr>
        <w:t>:</w:t>
      </w:r>
      <w:r w:rsidR="000022B7" w:rsidRPr="000022B7">
        <w:rPr>
          <w:i/>
          <w:iCs/>
          <w:color w:val="FF0000"/>
        </w:rPr>
        <w:t xml:space="preserve"> </w:t>
      </w:r>
    </w:p>
    <w:p w14:paraId="5E77B9B8" w14:textId="77777777" w:rsidR="00E05BBB" w:rsidRPr="00E05BBB" w:rsidRDefault="00E05BBB" w:rsidP="00E05BBB">
      <w:pPr>
        <w:widowControl/>
        <w:snapToGrid w:val="0"/>
        <w:ind w:firstLine="0"/>
      </w:pPr>
      <w:r w:rsidRPr="00E05BBB">
        <w:t>- приеме биоматериала;</w:t>
      </w:r>
    </w:p>
    <w:p w14:paraId="321CC0A1" w14:textId="77777777" w:rsidR="00E05BBB" w:rsidRPr="00E05BBB" w:rsidRDefault="00E05BBB" w:rsidP="00E05BBB">
      <w:pPr>
        <w:widowControl/>
        <w:snapToGrid w:val="0"/>
        <w:ind w:firstLine="0"/>
      </w:pPr>
      <w:r w:rsidRPr="00E05BBB">
        <w:t>- регистрации биоматериала в журнале и (или) в информационной системе;</w:t>
      </w:r>
    </w:p>
    <w:p w14:paraId="1416B2D6" w14:textId="77777777" w:rsidR="00E05BBB" w:rsidRPr="00E05BBB" w:rsidRDefault="00E05BBB" w:rsidP="00E05BBB">
      <w:pPr>
        <w:widowControl/>
        <w:ind w:firstLine="0"/>
      </w:pPr>
      <w:r w:rsidRPr="00E05BBB">
        <w:t>- маркировке, транспортировке и хранению биоматериала;</w:t>
      </w:r>
    </w:p>
    <w:p w14:paraId="45D7871F" w14:textId="77777777" w:rsidR="00E05BBB" w:rsidRPr="00E05BBB" w:rsidRDefault="00E05BBB" w:rsidP="00E05BBB">
      <w:pPr>
        <w:widowControl/>
        <w:ind w:firstLine="0"/>
      </w:pPr>
      <w:r w:rsidRPr="00E05BBB">
        <w:t xml:space="preserve">- отбраковке биоматериала, не соответствующего - -установленным требованиям и оформление отбракованных проб; </w:t>
      </w:r>
    </w:p>
    <w:p w14:paraId="78677FC2" w14:textId="77777777" w:rsidR="00E05BBB" w:rsidRPr="00E05BBB" w:rsidRDefault="00E05BBB" w:rsidP="00E05BBB">
      <w:pPr>
        <w:widowControl/>
        <w:ind w:firstLine="0"/>
      </w:pPr>
      <w:r w:rsidRPr="00E05BBB">
        <w:t>- подготовке биоматериала к исследованию (пробоподготовка);</w:t>
      </w:r>
    </w:p>
    <w:p w14:paraId="359D2AF7" w14:textId="77777777" w:rsidR="00E05BBB" w:rsidRPr="00E05BBB" w:rsidRDefault="00E05BBB" w:rsidP="00E05BBB">
      <w:pPr>
        <w:widowControl/>
        <w:ind w:firstLine="0"/>
        <w:rPr>
          <w:shd w:val="clear" w:color="auto" w:fill="FFFFFF"/>
        </w:rPr>
      </w:pPr>
      <w:r w:rsidRPr="00E05BBB">
        <w:rPr>
          <w:shd w:val="clear" w:color="auto" w:fill="FFFFFF"/>
        </w:rPr>
        <w:t>- использовании медицинских, лабораторных информационных системах;</w:t>
      </w:r>
    </w:p>
    <w:p w14:paraId="69861860" w14:textId="77777777" w:rsidR="00E05BBB" w:rsidRPr="00E05BBB" w:rsidRDefault="00E05BBB" w:rsidP="00E05BBB">
      <w:pPr>
        <w:widowControl/>
        <w:ind w:firstLine="0"/>
      </w:pPr>
      <w:r w:rsidRPr="00E05BBB">
        <w:rPr>
          <w:shd w:val="clear" w:color="auto" w:fill="FFFFFF"/>
        </w:rPr>
        <w:t xml:space="preserve">- </w:t>
      </w:r>
      <w:r w:rsidRPr="00E05BBB">
        <w:t>выполнении санитарных норм и правил при работе с потенциально опасным биоматериалом;</w:t>
      </w:r>
    </w:p>
    <w:p w14:paraId="58620220" w14:textId="77777777" w:rsidR="00E05BBB" w:rsidRPr="00E05BBB" w:rsidRDefault="00E05BBB" w:rsidP="00E05BBB">
      <w:pPr>
        <w:widowControl/>
        <w:ind w:firstLine="0"/>
        <w:rPr>
          <w:shd w:val="clear" w:color="auto" w:fill="FFFFFF"/>
        </w:rPr>
      </w:pPr>
      <w:r w:rsidRPr="00E05BBB">
        <w:t xml:space="preserve">- выполнение правил санитарно-противоэпидемического и гигиенического режима в лаборатории; </w:t>
      </w:r>
    </w:p>
    <w:p w14:paraId="42F86B01" w14:textId="77777777" w:rsidR="00E05BBB" w:rsidRPr="00E05BBB" w:rsidRDefault="00E05BBB" w:rsidP="00E05BBB">
      <w:pPr>
        <w:widowControl/>
        <w:shd w:val="clear" w:color="auto" w:fill="FFFFFF"/>
        <w:ind w:firstLine="0"/>
      </w:pPr>
      <w:r w:rsidRPr="00E05BBB">
        <w:t>- проведении цитологического исследования (приготовление цитологических препаратов, их окраска и микроскопическое исследование);</w:t>
      </w:r>
    </w:p>
    <w:p w14:paraId="2C770F79" w14:textId="6AC2EB62" w:rsidR="00E05BBB" w:rsidRDefault="00E05BBB" w:rsidP="00E05BBB">
      <w:pPr>
        <w:tabs>
          <w:tab w:val="left" w:pos="709"/>
          <w:tab w:val="left" w:pos="1134"/>
        </w:tabs>
        <w:ind w:firstLine="0"/>
      </w:pPr>
      <w:r w:rsidRPr="00E05BBB">
        <w:t>- проведении гистологического исследования (приготовление гистологических препаратов, их окраска и микроскопическое исследование)</w:t>
      </w:r>
      <w:r>
        <w:t>;</w:t>
      </w:r>
    </w:p>
    <w:p w14:paraId="7B3552BE" w14:textId="77777777" w:rsidR="00E05BBB" w:rsidRDefault="000022B7" w:rsidP="00E05BBB">
      <w:pPr>
        <w:rPr>
          <w:b/>
        </w:rPr>
      </w:pPr>
      <w:r>
        <w:rPr>
          <w:b/>
        </w:rPr>
        <w:t>умения</w:t>
      </w:r>
      <w:r w:rsidR="002B0A5F" w:rsidRPr="00796040">
        <w:rPr>
          <w:b/>
        </w:rPr>
        <w:t>:</w:t>
      </w:r>
    </w:p>
    <w:p w14:paraId="705C2516" w14:textId="47B44B8B" w:rsidR="00E05BBB" w:rsidRPr="00E05BBB" w:rsidRDefault="000022B7" w:rsidP="00E05BBB">
      <w:r w:rsidRPr="000022B7">
        <w:rPr>
          <w:i/>
          <w:iCs/>
          <w:color w:val="FF0000"/>
        </w:rPr>
        <w:t xml:space="preserve"> </w:t>
      </w:r>
      <w:r w:rsidR="00E05BBB" w:rsidRPr="00E05BBB">
        <w:t xml:space="preserve">- транспортировать биоматериал в соответствии с требованиями нормативных документов; </w:t>
      </w:r>
    </w:p>
    <w:p w14:paraId="1A07BBA0" w14:textId="77777777" w:rsidR="00E05BBB" w:rsidRPr="00E05BBB" w:rsidRDefault="00E05BBB" w:rsidP="00E05BBB">
      <w:pPr>
        <w:widowControl/>
        <w:ind w:firstLine="0"/>
      </w:pPr>
      <w:r w:rsidRPr="00E05BBB">
        <w:t>- осуществлять подготовку биоматериала к исследованию;</w:t>
      </w:r>
    </w:p>
    <w:p w14:paraId="35B59B8D" w14:textId="77777777" w:rsidR="00E05BBB" w:rsidRPr="00E05BBB" w:rsidRDefault="00E05BBB" w:rsidP="00E05BBB">
      <w:pPr>
        <w:widowControl/>
        <w:ind w:firstLine="0"/>
        <w:rPr>
          <w:shd w:val="clear" w:color="auto" w:fill="FFFFFF"/>
        </w:rPr>
      </w:pPr>
      <w:r w:rsidRPr="00E05BBB">
        <w:lastRenderedPageBreak/>
        <w:t>р</w:t>
      </w:r>
      <w:r w:rsidRPr="00E05BBB">
        <w:rPr>
          <w:shd w:val="clear" w:color="auto" w:fill="FFFFFF"/>
        </w:rPr>
        <w:t xml:space="preserve">егистрировать биоматериал в </w:t>
      </w:r>
      <w:r w:rsidRPr="00E05BBB">
        <w:t>журнале и (или) в  и</w:t>
      </w:r>
      <w:r w:rsidRPr="00E05BBB">
        <w:rPr>
          <w:shd w:val="clear" w:color="auto" w:fill="FFFFFF"/>
        </w:rPr>
        <w:t>нформационной системе;</w:t>
      </w:r>
    </w:p>
    <w:p w14:paraId="131D536E" w14:textId="77777777" w:rsidR="00E05BBB" w:rsidRPr="00E05BBB" w:rsidRDefault="00E05BBB" w:rsidP="00E05BBB">
      <w:pPr>
        <w:widowControl/>
        <w:ind w:firstLine="0"/>
      </w:pPr>
      <w:r w:rsidRPr="00E05BBB">
        <w:t>- отбраковывать биоматериал, не соответствующий утвержденным требованиям;</w:t>
      </w:r>
    </w:p>
    <w:p w14:paraId="67166951" w14:textId="77777777" w:rsidR="00E05BBB" w:rsidRPr="00E05BBB" w:rsidRDefault="00E05BBB" w:rsidP="00E05BBB">
      <w:pPr>
        <w:widowControl/>
        <w:ind w:firstLine="0"/>
        <w:rPr>
          <w:shd w:val="clear" w:color="auto" w:fill="FFFFFF"/>
        </w:rPr>
      </w:pPr>
      <w:r w:rsidRPr="00E05BBB">
        <w:rPr>
          <w:shd w:val="clear" w:color="auto" w:fill="FFFFFF"/>
        </w:rPr>
        <w:t xml:space="preserve">- выполнять правила </w:t>
      </w:r>
      <w:proofErr w:type="spellStart"/>
      <w:r w:rsidRPr="00E05BBB">
        <w:rPr>
          <w:shd w:val="clear" w:color="auto" w:fill="FFFFFF"/>
        </w:rPr>
        <w:t>преаналитического</w:t>
      </w:r>
      <w:proofErr w:type="spellEnd"/>
      <w:r w:rsidRPr="00E05BBB">
        <w:rPr>
          <w:shd w:val="clear" w:color="auto" w:fill="FFFFFF"/>
        </w:rPr>
        <w:t xml:space="preserve"> этапа (взятие, хранение, подготовка, маркировка, транспортировка, регистрация биоматериала);</w:t>
      </w:r>
    </w:p>
    <w:p w14:paraId="61D337C4" w14:textId="77777777" w:rsidR="00E05BBB" w:rsidRPr="00E05BBB" w:rsidRDefault="00E05BBB" w:rsidP="00E05BBB">
      <w:pPr>
        <w:widowControl/>
        <w:ind w:firstLine="0"/>
      </w:pPr>
      <w:r w:rsidRPr="00E05BBB">
        <w:rPr>
          <w:shd w:val="clear" w:color="auto" w:fill="FFFFFF"/>
        </w:rPr>
        <w:t>- п</w:t>
      </w:r>
      <w:r w:rsidRPr="00E05BBB">
        <w:t>рименять на практике санитарные нормы и правила;</w:t>
      </w:r>
    </w:p>
    <w:p w14:paraId="7F0F5741" w14:textId="77777777" w:rsidR="00E05BBB" w:rsidRPr="00E05BBB" w:rsidRDefault="00E05BBB" w:rsidP="00E05BBB">
      <w:pPr>
        <w:widowControl/>
        <w:ind w:firstLine="0"/>
      </w:pPr>
      <w:r w:rsidRPr="00E05BBB">
        <w:t>- дезинфицировать использованную лабораторную посуду, инструментарий, средства защиты;</w:t>
      </w:r>
    </w:p>
    <w:p w14:paraId="0A935EE3" w14:textId="77777777" w:rsidR="00E05BBB" w:rsidRPr="00E05BBB" w:rsidRDefault="00E05BBB" w:rsidP="00E05BBB">
      <w:pPr>
        <w:widowControl/>
        <w:snapToGrid w:val="0"/>
        <w:ind w:firstLine="0"/>
      </w:pPr>
      <w:r w:rsidRPr="00E05BBB">
        <w:t>- стерилизовать  использованную лабораторную посуду, инструментарий, средства защиты;</w:t>
      </w:r>
    </w:p>
    <w:p w14:paraId="52ABF11F" w14:textId="77777777" w:rsidR="00E05BBB" w:rsidRPr="00E05BBB" w:rsidRDefault="00E05BBB" w:rsidP="00E05BBB">
      <w:pPr>
        <w:widowControl/>
        <w:snapToGrid w:val="0"/>
        <w:ind w:firstLine="0"/>
      </w:pPr>
      <w:r w:rsidRPr="00E05BBB">
        <w:t>- регистрировать неполадки в работе используемого оборудования в контрольно-технической документации;</w:t>
      </w:r>
    </w:p>
    <w:p w14:paraId="294E171E" w14:textId="77777777" w:rsidR="00E05BBB" w:rsidRPr="00E05BBB" w:rsidRDefault="00E05BBB" w:rsidP="00E05BBB">
      <w:pPr>
        <w:widowControl/>
        <w:ind w:firstLine="0"/>
      </w:pPr>
      <w:r w:rsidRPr="00E05BBB">
        <w:t>- готовить материал, реактивы, лабораторную посуду и аппаратуру для цитологического исследования;</w:t>
      </w:r>
    </w:p>
    <w:p w14:paraId="33D9A01B" w14:textId="77777777" w:rsidR="00E05BBB" w:rsidRPr="00E05BBB" w:rsidRDefault="00E05BBB" w:rsidP="00E05BBB">
      <w:pPr>
        <w:widowControl/>
        <w:tabs>
          <w:tab w:val="left" w:pos="266"/>
        </w:tabs>
        <w:ind w:firstLine="0"/>
        <w:rPr>
          <w:bCs/>
        </w:rPr>
      </w:pPr>
      <w:r w:rsidRPr="00E05BBB">
        <w:rPr>
          <w:bCs/>
        </w:rPr>
        <w:t>- выполнять технику приготовления цитологических препаратов;</w:t>
      </w:r>
    </w:p>
    <w:p w14:paraId="3EE00D37" w14:textId="77777777" w:rsidR="00E05BBB" w:rsidRPr="00E05BBB" w:rsidRDefault="00E05BBB" w:rsidP="00E05BBB">
      <w:pPr>
        <w:widowControl/>
        <w:ind w:firstLine="0"/>
        <w:rPr>
          <w:bCs/>
        </w:rPr>
      </w:pPr>
      <w:r w:rsidRPr="00E05BBB">
        <w:t>- проводить оценку качества  цитологических препаратов;</w:t>
      </w:r>
      <w:r w:rsidRPr="00E05BBB">
        <w:rPr>
          <w:bCs/>
        </w:rPr>
        <w:t xml:space="preserve"> </w:t>
      </w:r>
    </w:p>
    <w:p w14:paraId="3467D5EA" w14:textId="77777777" w:rsidR="00E05BBB" w:rsidRPr="00E05BBB" w:rsidRDefault="00E05BBB" w:rsidP="00E05BBB">
      <w:pPr>
        <w:ind w:firstLine="0"/>
        <w:rPr>
          <w:lang w:eastAsia="nl-NL"/>
        </w:rPr>
      </w:pPr>
      <w:r w:rsidRPr="00E05BBB">
        <w:rPr>
          <w:bCs/>
          <w:lang w:eastAsia="nl-NL"/>
        </w:rPr>
        <w:t>- проводить оценку цитологического препарата (</w:t>
      </w:r>
      <w:r w:rsidRPr="00E05BBB">
        <w:rPr>
          <w:lang w:eastAsia="nl-NL"/>
        </w:rPr>
        <w:t>фон препарата, наличие и характер межуточного вещества, количество и расположение клеток, образование комплексов или структур, сохранность клеточных границ, размеры и формы клеток, объем, окраска цитоплазмы, четкость границ, секреция, включения, вакуолизация, наличие многоядерных клеток, фигур деления (атипичные митозы);</w:t>
      </w:r>
    </w:p>
    <w:p w14:paraId="0E86512C" w14:textId="77777777" w:rsidR="00E05BBB" w:rsidRPr="00E05BBB" w:rsidRDefault="00E05BBB" w:rsidP="00E05BBB">
      <w:pPr>
        <w:widowControl/>
        <w:ind w:firstLine="0"/>
      </w:pPr>
      <w:r w:rsidRPr="00E05BBB">
        <w:t>- проведение контроля качества цитологических исследований;</w:t>
      </w:r>
    </w:p>
    <w:p w14:paraId="51E4AC52" w14:textId="77777777" w:rsidR="00E05BBB" w:rsidRPr="00E05BBB" w:rsidRDefault="00E05BBB" w:rsidP="00E05BBB">
      <w:pPr>
        <w:widowControl/>
        <w:ind w:firstLine="0"/>
      </w:pPr>
      <w:r w:rsidRPr="00E05BBB">
        <w:t>- готовить материал, реактивы, лабораторную посуду и аппаратуру для гистологического исследования;</w:t>
      </w:r>
    </w:p>
    <w:p w14:paraId="4CB3AD7D" w14:textId="77777777" w:rsidR="00E05BBB" w:rsidRPr="00E05BBB" w:rsidRDefault="00E05BBB" w:rsidP="00E05BBB">
      <w:pPr>
        <w:widowControl/>
        <w:ind w:firstLine="0"/>
      </w:pPr>
      <w:r w:rsidRPr="00E05BBB">
        <w:t>- проводить гистологическую обработку тканей;</w:t>
      </w:r>
    </w:p>
    <w:p w14:paraId="24137D3D" w14:textId="77777777" w:rsidR="00E05BBB" w:rsidRPr="00E05BBB" w:rsidRDefault="00E05BBB" w:rsidP="00E05BBB">
      <w:pPr>
        <w:widowControl/>
        <w:ind w:firstLine="0"/>
      </w:pPr>
      <w:r w:rsidRPr="00E05BBB">
        <w:t>- готовить микропрепараты для гистологических  исследований;</w:t>
      </w:r>
    </w:p>
    <w:p w14:paraId="1AB8450F" w14:textId="77777777" w:rsidR="00E05BBB" w:rsidRPr="00E05BBB" w:rsidRDefault="00E05BBB" w:rsidP="00E05BBB">
      <w:pPr>
        <w:widowControl/>
        <w:ind w:firstLine="0"/>
      </w:pPr>
      <w:r w:rsidRPr="00E05BBB">
        <w:t>- оценивать качество приготовленных гистологических препаратов;</w:t>
      </w:r>
    </w:p>
    <w:p w14:paraId="2A3E1742" w14:textId="77777777" w:rsidR="00E05BBB" w:rsidRPr="00E05BBB" w:rsidRDefault="00E05BBB" w:rsidP="00E05BBB">
      <w:pPr>
        <w:widowControl/>
        <w:ind w:firstLine="0"/>
      </w:pPr>
      <w:r w:rsidRPr="00E05BBB">
        <w:t>- архивировать оставшийся от исследования материал;</w:t>
      </w:r>
    </w:p>
    <w:p w14:paraId="5E61516F" w14:textId="2B0F0B68" w:rsidR="002B0A5F" w:rsidRPr="00796040" w:rsidRDefault="00E05BBB" w:rsidP="00E05BBB">
      <w:pPr>
        <w:tabs>
          <w:tab w:val="left" w:pos="709"/>
          <w:tab w:val="left" w:pos="1134"/>
        </w:tabs>
        <w:ind w:firstLine="0"/>
      </w:pPr>
      <w:r w:rsidRPr="00E05BBB">
        <w:t xml:space="preserve">- заполнять и вести </w:t>
      </w:r>
      <w:r w:rsidRPr="00E05BBB">
        <w:rPr>
          <w:shd w:val="clear" w:color="auto" w:fill="FFFFFF"/>
        </w:rPr>
        <w:t xml:space="preserve">медицинскую документацию, </w:t>
      </w:r>
      <w:r w:rsidRPr="00E05BBB">
        <w:t>в том числе в форме электронного документа.</w:t>
      </w:r>
    </w:p>
    <w:p w14:paraId="30E1406E" w14:textId="77777777" w:rsidR="002B0A5F" w:rsidRDefault="002B0A5F" w:rsidP="005F3A6A">
      <w:pPr>
        <w:tabs>
          <w:tab w:val="left" w:pos="709"/>
          <w:tab w:val="left" w:pos="1134"/>
        </w:tabs>
        <w:ind w:firstLine="0"/>
        <w:rPr>
          <w:sz w:val="28"/>
          <w:szCs w:val="28"/>
        </w:rPr>
      </w:pPr>
    </w:p>
    <w:p w14:paraId="4D4E845D" w14:textId="77777777" w:rsidR="002B0A5F" w:rsidRDefault="002B0A5F" w:rsidP="005F3A6A">
      <w:pPr>
        <w:ind w:firstLine="0"/>
        <w:jc w:val="left"/>
        <w:rPr>
          <w:b/>
          <w:sz w:val="28"/>
          <w:szCs w:val="28"/>
        </w:rPr>
        <w:sectPr w:rsidR="002B0A5F" w:rsidSect="002B0A5F">
          <w:footerReference w:type="default" r:id="rId8"/>
          <w:footerReference w:type="first" r:id="rId9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5838C351" w14:textId="77777777" w:rsidR="002B0A5F" w:rsidRPr="001607AF" w:rsidRDefault="002B0A5F" w:rsidP="001E7FC1">
      <w:pPr>
        <w:ind w:firstLine="709"/>
        <w:jc w:val="center"/>
        <w:rPr>
          <w:b/>
        </w:rPr>
      </w:pPr>
      <w:r w:rsidRPr="001607AF">
        <w:rPr>
          <w:b/>
        </w:rPr>
        <w:lastRenderedPageBreak/>
        <w:t>2. СТРУКТУРА И СОДЕРЖАНИЕ УЧЕБНОЙ ПРАКТИКИ</w:t>
      </w:r>
    </w:p>
    <w:p w14:paraId="14A9EAF9" w14:textId="77777777" w:rsidR="002B0A5F" w:rsidRPr="001607AF" w:rsidRDefault="002B0A5F" w:rsidP="002B0A5F">
      <w:pPr>
        <w:shd w:val="clear" w:color="auto" w:fill="FFFFFF"/>
        <w:autoSpaceDE w:val="0"/>
        <w:autoSpaceDN w:val="0"/>
        <w:adjustRightInd w:val="0"/>
        <w:ind w:firstLine="0"/>
        <w:rPr>
          <w:b/>
          <w:color w:val="000000"/>
        </w:rPr>
      </w:pPr>
      <w:r w:rsidRPr="001607AF">
        <w:rPr>
          <w:b/>
          <w:color w:val="000000"/>
        </w:rPr>
        <w:t xml:space="preserve">2.1. Структура учебной практики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4"/>
        <w:gridCol w:w="3148"/>
        <w:gridCol w:w="1024"/>
        <w:gridCol w:w="8614"/>
      </w:tblGrid>
      <w:tr w:rsidR="002B0A5F" w:rsidRPr="002B0A5F" w14:paraId="51C9316D" w14:textId="77777777" w:rsidTr="002B0A5F">
        <w:trPr>
          <w:trHeight w:val="20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7FF30" w14:textId="77777777" w:rsidR="002B0A5F" w:rsidRPr="002B0A5F" w:rsidRDefault="002B0A5F" w:rsidP="002B0A5F">
            <w:pPr>
              <w:ind w:firstLine="0"/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Коды</w:t>
            </w:r>
          </w:p>
          <w:p w14:paraId="28F5BF23" w14:textId="32E108D3" w:rsidR="002B0A5F" w:rsidRPr="002B0A5F" w:rsidRDefault="00822757" w:rsidP="002B0A5F">
            <w:pPr>
              <w:ind w:firstLine="0"/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П</w:t>
            </w:r>
            <w:r w:rsidR="002B0A5F" w:rsidRPr="002B0A5F">
              <w:rPr>
                <w:b/>
                <w:szCs w:val="28"/>
              </w:rPr>
              <w:t>рофессиональных</w:t>
            </w:r>
            <w:r>
              <w:rPr>
                <w:b/>
                <w:szCs w:val="28"/>
              </w:rPr>
              <w:t>/общих</w:t>
            </w:r>
            <w:r w:rsidR="002B0A5F" w:rsidRPr="002B0A5F">
              <w:rPr>
                <w:b/>
                <w:szCs w:val="28"/>
              </w:rPr>
              <w:t xml:space="preserve"> компетенций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26E5D" w14:textId="69B0FAF5" w:rsidR="002B0A5F" w:rsidRPr="002B0A5F" w:rsidRDefault="002B0A5F" w:rsidP="002B0A5F">
            <w:pPr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Наименование профессионального модуля, междисциплинарных курсов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0DF05" w14:textId="77777777" w:rsidR="002B0A5F" w:rsidRPr="002B0A5F" w:rsidRDefault="002B0A5F" w:rsidP="002B0A5F">
            <w:pPr>
              <w:ind w:firstLine="0"/>
              <w:jc w:val="center"/>
              <w:rPr>
                <w:b/>
                <w:iCs/>
                <w:szCs w:val="28"/>
              </w:rPr>
            </w:pPr>
            <w:r w:rsidRPr="002B0A5F">
              <w:rPr>
                <w:b/>
                <w:iCs/>
                <w:szCs w:val="28"/>
              </w:rPr>
              <w:t>Всего часов</w:t>
            </w: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898C2" w14:textId="05CB2338" w:rsidR="002B0A5F" w:rsidRPr="002B0A5F" w:rsidRDefault="002B0A5F" w:rsidP="002B0A5F">
            <w:pPr>
              <w:jc w:val="center"/>
              <w:rPr>
                <w:b/>
                <w:iCs/>
                <w:szCs w:val="28"/>
              </w:rPr>
            </w:pPr>
            <w:r w:rsidRPr="002B0A5F">
              <w:rPr>
                <w:b/>
                <w:iCs/>
                <w:szCs w:val="28"/>
              </w:rPr>
              <w:t>Виды работ</w:t>
            </w:r>
            <w:r w:rsidR="001607AF" w:rsidRPr="000E21D9">
              <w:rPr>
                <w:i/>
                <w:iCs/>
                <w:color w:val="FF0000"/>
              </w:rPr>
              <w:t xml:space="preserve"> </w:t>
            </w:r>
          </w:p>
        </w:tc>
      </w:tr>
      <w:tr w:rsidR="002B0A5F" w:rsidRPr="002B0A5F" w14:paraId="16757B5C" w14:textId="77777777" w:rsidTr="002B0A5F">
        <w:trPr>
          <w:trHeight w:val="20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A129E" w14:textId="77777777" w:rsidR="002B0A5F" w:rsidRPr="002B0A5F" w:rsidRDefault="002B0A5F" w:rsidP="002B0A5F">
            <w:pPr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1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90015" w14:textId="77777777" w:rsidR="002B0A5F" w:rsidRPr="002B0A5F" w:rsidRDefault="002B0A5F" w:rsidP="002B0A5F">
            <w:pPr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4E072" w14:textId="77777777" w:rsidR="002B0A5F" w:rsidRPr="002B0A5F" w:rsidRDefault="002B0A5F" w:rsidP="002B0A5F">
            <w:pPr>
              <w:suppressAutoHyphens/>
              <w:ind w:firstLine="0"/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3</w:t>
            </w: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365CF" w14:textId="77777777" w:rsidR="002B0A5F" w:rsidRPr="002B0A5F" w:rsidRDefault="002B0A5F" w:rsidP="002B0A5F">
            <w:pPr>
              <w:suppressAutoHyphens/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4</w:t>
            </w:r>
          </w:p>
        </w:tc>
      </w:tr>
      <w:tr w:rsidR="002B0A5F" w:rsidRPr="002B0A5F" w14:paraId="252BAE1E" w14:textId="77777777" w:rsidTr="002B0A5F">
        <w:trPr>
          <w:trHeight w:val="20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9294" w14:textId="77777777" w:rsidR="000546DD" w:rsidRPr="000546DD" w:rsidRDefault="000546DD" w:rsidP="000546DD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0546DD">
              <w:rPr>
                <w:iCs/>
              </w:rPr>
              <w:t>ПК 4.1</w:t>
            </w:r>
          </w:p>
          <w:p w14:paraId="2A67EDF1" w14:textId="77777777" w:rsidR="000546DD" w:rsidRPr="000546DD" w:rsidRDefault="000546DD" w:rsidP="000546DD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0546DD">
              <w:rPr>
                <w:iCs/>
              </w:rPr>
              <w:t>ПК 4.2</w:t>
            </w:r>
          </w:p>
          <w:p w14:paraId="1541F61F" w14:textId="77777777" w:rsidR="000546DD" w:rsidRPr="000546DD" w:rsidRDefault="000546DD" w:rsidP="000546DD">
            <w:pPr>
              <w:ind w:right="714" w:firstLine="0"/>
              <w:rPr>
                <w:iCs/>
              </w:rPr>
            </w:pPr>
            <w:r w:rsidRPr="000546DD">
              <w:rPr>
                <w:iCs/>
              </w:rPr>
              <w:t>ПК 4.3</w:t>
            </w:r>
          </w:p>
          <w:p w14:paraId="7864F754" w14:textId="1E8BC739" w:rsidR="000546DD" w:rsidRPr="000546DD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1.</w:t>
            </w:r>
          </w:p>
          <w:p w14:paraId="54713997" w14:textId="77777777" w:rsidR="000546DD" w:rsidRPr="000546DD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2.</w:t>
            </w:r>
          </w:p>
          <w:p w14:paraId="16BB3B3C" w14:textId="77777777" w:rsidR="000546DD" w:rsidRPr="000546DD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З.</w:t>
            </w:r>
          </w:p>
          <w:p w14:paraId="27DC3D6C" w14:textId="77777777" w:rsidR="000546DD" w:rsidRPr="000546DD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4.</w:t>
            </w:r>
          </w:p>
          <w:p w14:paraId="472D1CCB" w14:textId="77777777" w:rsidR="000546DD" w:rsidRPr="000546DD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5.</w:t>
            </w:r>
          </w:p>
          <w:p w14:paraId="28B6794E" w14:textId="77777777" w:rsidR="000546DD" w:rsidRPr="000546DD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6.</w:t>
            </w:r>
          </w:p>
          <w:p w14:paraId="7B586BD7" w14:textId="77777777" w:rsidR="000546DD" w:rsidRPr="000546DD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7.</w:t>
            </w:r>
          </w:p>
          <w:p w14:paraId="0A2E1464" w14:textId="77777777" w:rsidR="000546DD" w:rsidRPr="000546DD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8.</w:t>
            </w:r>
          </w:p>
          <w:p w14:paraId="7D290E97" w14:textId="24D0E86B" w:rsidR="00CA6B11" w:rsidRPr="002B0A5F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9.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7F0C" w14:textId="77777777" w:rsidR="000546DD" w:rsidRDefault="000546DD" w:rsidP="000546DD">
            <w:pPr>
              <w:ind w:firstLine="0"/>
            </w:pPr>
            <w:r w:rsidRPr="00746336">
              <w:rPr>
                <w:color w:val="000000"/>
              </w:rPr>
              <w:t xml:space="preserve">ПМ. 04 </w:t>
            </w:r>
            <w:r w:rsidRPr="00746336">
              <w:t>Выполнение морфологических лабораторных исследований первой и второй категории сложности</w:t>
            </w:r>
          </w:p>
          <w:p w14:paraId="15C083B2" w14:textId="77777777" w:rsidR="00DE7970" w:rsidRPr="00E05BBB" w:rsidRDefault="00DE7970" w:rsidP="00DE7970">
            <w:pPr>
              <w:ind w:firstLine="0"/>
            </w:pPr>
            <w:r w:rsidRPr="00746336">
              <w:rPr>
                <w:color w:val="000000"/>
              </w:rPr>
              <w:t xml:space="preserve">МДК 04.01. Проведение цитологии и гистологии </w:t>
            </w:r>
            <w:r>
              <w:t>в лаборатории</w:t>
            </w:r>
            <w:r w:rsidRPr="00796040">
              <w:rPr>
                <w:bCs/>
              </w:rPr>
              <w:t xml:space="preserve"> </w:t>
            </w:r>
            <w:r w:rsidRPr="00E05BBB">
              <w:rPr>
                <w:bCs/>
              </w:rPr>
              <w:t>лабораторных морфологических методов исследований</w:t>
            </w:r>
          </w:p>
          <w:p w14:paraId="1328E73F" w14:textId="15890BF9" w:rsidR="001607AF" w:rsidRPr="001607AF" w:rsidRDefault="001607AF" w:rsidP="001607AF">
            <w:pPr>
              <w:shd w:val="clear" w:color="auto" w:fill="FFFFFF"/>
              <w:tabs>
                <w:tab w:val="left" w:pos="1450"/>
              </w:tabs>
              <w:ind w:firstLine="0"/>
              <w:jc w:val="left"/>
              <w:rPr>
                <w:bCs/>
                <w:szCs w:val="2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173B" w14:textId="459D0DCC" w:rsidR="002B0A5F" w:rsidRPr="00C9504E" w:rsidRDefault="00DE7970" w:rsidP="002B0A5F">
            <w:pPr>
              <w:suppressAutoHyphens/>
              <w:rPr>
                <w:szCs w:val="28"/>
              </w:rPr>
            </w:pPr>
            <w:r w:rsidRPr="00C9504E">
              <w:rPr>
                <w:szCs w:val="28"/>
              </w:rPr>
              <w:t>18</w:t>
            </w:r>
          </w:p>
          <w:p w14:paraId="535406E0" w14:textId="153AF103" w:rsidR="002B0A5F" w:rsidRPr="00C9504E" w:rsidRDefault="002B0A5F" w:rsidP="002B0A5F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09B9" w14:textId="495FB8CF" w:rsidR="00C92B36" w:rsidRPr="00C9504E" w:rsidRDefault="00C92B36" w:rsidP="00C92B36">
            <w:pPr>
              <w:ind w:firstLine="0"/>
              <w:rPr>
                <w:bCs/>
                <w:color w:val="000000"/>
              </w:rPr>
            </w:pPr>
            <w:r w:rsidRPr="00C9504E">
              <w:rPr>
                <w:bCs/>
                <w:color w:val="000000"/>
              </w:rPr>
              <w:t>1.Организация, оснащение и документация патогистологической лаборатории</w:t>
            </w:r>
          </w:p>
          <w:p w14:paraId="49E6CF5B" w14:textId="7841B589" w:rsidR="00C92B36" w:rsidRPr="00C9504E" w:rsidRDefault="00C92B36" w:rsidP="00C92B36">
            <w:pPr>
              <w:ind w:firstLine="0"/>
              <w:rPr>
                <w:bCs/>
                <w:color w:val="000000"/>
              </w:rPr>
            </w:pPr>
            <w:r w:rsidRPr="00C9504E">
              <w:rPr>
                <w:bCs/>
                <w:color w:val="000000"/>
              </w:rPr>
              <w:t>2.Забор, вырезка и проводка материала для гистологического исследования. Пропитывание и заливка материала в парафин</w:t>
            </w:r>
          </w:p>
          <w:p w14:paraId="5BC16424" w14:textId="6A855FE9" w:rsidR="002B0A5F" w:rsidRPr="00C9504E" w:rsidRDefault="00C92B36" w:rsidP="00C61FBC">
            <w:pPr>
              <w:ind w:firstLine="0"/>
              <w:rPr>
                <w:rFonts w:eastAsia="Calibri"/>
                <w:bCs/>
                <w:szCs w:val="28"/>
              </w:rPr>
            </w:pPr>
            <w:r w:rsidRPr="00C9504E">
              <w:rPr>
                <w:bCs/>
                <w:color w:val="000000"/>
              </w:rPr>
              <w:t xml:space="preserve">3. Микротом и работа с ним. Приготовление гистологических срезов. </w:t>
            </w:r>
            <w:proofErr w:type="spellStart"/>
            <w:r w:rsidRPr="00C9504E">
              <w:rPr>
                <w:bCs/>
                <w:color w:val="000000"/>
              </w:rPr>
              <w:t>Депарафинирование</w:t>
            </w:r>
            <w:proofErr w:type="spellEnd"/>
            <w:r w:rsidRPr="00C9504E">
              <w:rPr>
                <w:bCs/>
                <w:color w:val="000000"/>
              </w:rPr>
              <w:t xml:space="preserve"> парафиновых срезов. </w:t>
            </w:r>
          </w:p>
        </w:tc>
      </w:tr>
      <w:tr w:rsidR="002B0A5F" w:rsidRPr="002B0A5F" w14:paraId="42AF8CB2" w14:textId="77777777" w:rsidTr="002B0A5F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3841A" w14:textId="77777777" w:rsidR="002B0A5F" w:rsidRPr="002B0A5F" w:rsidRDefault="002B0A5F" w:rsidP="002B0A5F">
            <w:pPr>
              <w:suppressAutoHyphens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 xml:space="preserve">По окончании учебной практики проводится </w:t>
            </w:r>
            <w:r w:rsidRPr="002B0A5F">
              <w:rPr>
                <w:b/>
                <w:bCs/>
                <w:szCs w:val="28"/>
              </w:rPr>
              <w:t>зачет</w:t>
            </w:r>
          </w:p>
        </w:tc>
      </w:tr>
    </w:tbl>
    <w:p w14:paraId="63B56BCB" w14:textId="77777777" w:rsidR="000776B7" w:rsidRDefault="000776B7" w:rsidP="002B0A5F">
      <w:pPr>
        <w:ind w:firstLine="0"/>
        <w:rPr>
          <w:sz w:val="28"/>
          <w:szCs w:val="28"/>
        </w:rPr>
      </w:pPr>
    </w:p>
    <w:p w14:paraId="76526B99" w14:textId="344A8ED6" w:rsidR="000776B7" w:rsidRDefault="000776B7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2B566855" w14:textId="2CED4E63" w:rsidR="001607AF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26E4E6B6" w14:textId="3673972E" w:rsidR="001607AF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0B7B88FF" w14:textId="1D43447A" w:rsidR="001607AF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38A6CBBF" w14:textId="71E3268A" w:rsidR="001607AF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324A7944" w14:textId="6E1AE65D" w:rsidR="001607AF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190474A0" w14:textId="5AFAD4E5" w:rsidR="001607AF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63C64CED" w14:textId="498203FA" w:rsidR="001607AF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1BDF6C88" w14:textId="655367A9" w:rsidR="001607AF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4BBC9875" w14:textId="1D31A715" w:rsidR="001607AF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14E39DA8" w14:textId="7B240561" w:rsidR="001607AF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2FEF41CA" w14:textId="08BBBD6D" w:rsidR="001607AF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255EA650" w14:textId="3B1F08E1" w:rsidR="001607AF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30A473F5" w14:textId="30015E23" w:rsidR="001607AF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52F6C943" w14:textId="77777777" w:rsidR="000776B7" w:rsidRDefault="000776B7" w:rsidP="002B0A5F">
      <w:pPr>
        <w:widowControl/>
        <w:suppressAutoHyphens/>
        <w:ind w:firstLine="0"/>
        <w:jc w:val="left"/>
        <w:rPr>
          <w:b/>
          <w:lang w:eastAsia="ar-SA"/>
        </w:rPr>
      </w:pPr>
    </w:p>
    <w:p w14:paraId="6093F2C5" w14:textId="77777777" w:rsidR="002B0A5F" w:rsidRPr="001607AF" w:rsidRDefault="002B0A5F" w:rsidP="002B0A5F">
      <w:pPr>
        <w:widowControl/>
        <w:suppressAutoHyphens/>
        <w:ind w:firstLine="0"/>
        <w:jc w:val="left"/>
        <w:rPr>
          <w:b/>
          <w:lang w:eastAsia="ar-SA"/>
        </w:rPr>
      </w:pPr>
      <w:r w:rsidRPr="001607AF">
        <w:rPr>
          <w:b/>
          <w:lang w:eastAsia="ar-SA"/>
        </w:rPr>
        <w:t>2.2.</w:t>
      </w:r>
      <w:r w:rsidRPr="001607AF">
        <w:rPr>
          <w:lang w:eastAsia="ar-SA"/>
        </w:rPr>
        <w:t xml:space="preserve"> </w:t>
      </w:r>
      <w:r w:rsidRPr="001607AF">
        <w:rPr>
          <w:b/>
          <w:lang w:eastAsia="ar-SA"/>
        </w:rPr>
        <w:t xml:space="preserve">Содержание учебной практики </w:t>
      </w:r>
    </w:p>
    <w:tbl>
      <w:tblPr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851"/>
        <w:gridCol w:w="9639"/>
        <w:gridCol w:w="1559"/>
      </w:tblGrid>
      <w:tr w:rsidR="00CA6B11" w:rsidRPr="002B0A5F" w14:paraId="43EE109D" w14:textId="77777777" w:rsidTr="00CA6B11">
        <w:trPr>
          <w:trHeight w:val="46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D54AD5" w14:textId="4FB11F09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left"/>
              <w:rPr>
                <w:b/>
                <w:bCs/>
                <w:lang w:eastAsia="ar-SA"/>
              </w:rPr>
            </w:pPr>
            <w:r w:rsidRPr="002B0A5F">
              <w:rPr>
                <w:b/>
                <w:szCs w:val="28"/>
              </w:rPr>
              <w:t>Наименование профессионального модуля, междисциплинарных курсов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FA489FF" w14:textId="3EB93DD3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bCs/>
                <w:i/>
                <w:lang w:eastAsia="ar-SA"/>
              </w:rPr>
            </w:pPr>
            <w:r w:rsidRPr="002B0A5F">
              <w:rPr>
                <w:b/>
                <w:bCs/>
                <w:lang w:eastAsia="ar-SA"/>
              </w:rPr>
              <w:t>Содержание учебной практики</w:t>
            </w:r>
            <w:r>
              <w:rPr>
                <w:b/>
                <w:bCs/>
                <w:lang w:eastAsia="ar-SA"/>
              </w:rPr>
              <w:t xml:space="preserve"> по дням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ED374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>Объем часов</w:t>
            </w:r>
          </w:p>
        </w:tc>
      </w:tr>
      <w:tr w:rsidR="00CA6B11" w:rsidRPr="002B0A5F" w14:paraId="4EA1197D" w14:textId="77777777" w:rsidTr="00CA6B11">
        <w:trPr>
          <w:trHeight w:val="7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004183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b/>
                <w:lang w:eastAsia="ar-SA"/>
              </w:rPr>
            </w:pPr>
            <w:r w:rsidRPr="002B0A5F">
              <w:rPr>
                <w:b/>
                <w:lang w:eastAsia="ar-SA"/>
              </w:rPr>
              <w:t>1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7DDF656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b/>
                <w:bCs/>
                <w:lang w:eastAsia="ar-SA"/>
              </w:rPr>
            </w:pPr>
            <w:r w:rsidRPr="002B0A5F">
              <w:rPr>
                <w:b/>
                <w:bCs/>
                <w:lang w:eastAsia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0207A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>3</w:t>
            </w:r>
          </w:p>
        </w:tc>
      </w:tr>
      <w:tr w:rsidR="00CA6B11" w:rsidRPr="002B0A5F" w14:paraId="287C4356" w14:textId="77777777" w:rsidTr="00CA6B11">
        <w:trPr>
          <w:trHeight w:val="710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76D3FF3F" w14:textId="77777777" w:rsidR="00C92B36" w:rsidRDefault="00C92B36" w:rsidP="00C92B36">
            <w:pPr>
              <w:ind w:firstLine="0"/>
            </w:pPr>
            <w:r w:rsidRPr="00746336">
              <w:rPr>
                <w:color w:val="000000"/>
              </w:rPr>
              <w:t xml:space="preserve">ПМ. 04 </w:t>
            </w:r>
            <w:r w:rsidRPr="00746336">
              <w:t>Выполнение морфологических лабораторных исследований первой и второй категории сложности</w:t>
            </w:r>
          </w:p>
          <w:p w14:paraId="3DF40D92" w14:textId="77777777" w:rsidR="00C92B36" w:rsidRPr="00E05BBB" w:rsidRDefault="00C92B36" w:rsidP="00C92B36">
            <w:pPr>
              <w:ind w:firstLine="0"/>
            </w:pPr>
            <w:r w:rsidRPr="00746336">
              <w:rPr>
                <w:color w:val="000000"/>
              </w:rPr>
              <w:t xml:space="preserve">МДК 04.01. Проведение цитологии и гистологии </w:t>
            </w:r>
            <w:r>
              <w:t>в лаборатории</w:t>
            </w:r>
            <w:r w:rsidRPr="00796040">
              <w:rPr>
                <w:bCs/>
              </w:rPr>
              <w:t xml:space="preserve"> </w:t>
            </w:r>
            <w:r w:rsidRPr="00E05BBB">
              <w:rPr>
                <w:bCs/>
              </w:rPr>
              <w:t>лабораторных морфологических методов исследований</w:t>
            </w:r>
          </w:p>
          <w:p w14:paraId="155BB99D" w14:textId="32C62707" w:rsidR="00CA6B11" w:rsidRPr="002B0A5F" w:rsidRDefault="00CA6B11" w:rsidP="00CA6B11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EC7068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44B5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b/>
                <w:lang w:eastAsia="ar-SA"/>
              </w:rPr>
            </w:pPr>
          </w:p>
        </w:tc>
      </w:tr>
      <w:tr w:rsidR="00CA6B11" w:rsidRPr="002B0A5F" w14:paraId="24587C98" w14:textId="77777777" w:rsidTr="00CA6B11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</w:tcPr>
          <w:p w14:paraId="721A3EEE" w14:textId="77777777" w:rsidR="00CA6B11" w:rsidRPr="002B0A5F" w:rsidRDefault="00CA6B11" w:rsidP="002B0A5F">
            <w:pPr>
              <w:widowControl/>
              <w:tabs>
                <w:tab w:val="left" w:pos="1134"/>
              </w:tabs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3ED2C2A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>Учебная практика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4343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</w:tc>
      </w:tr>
      <w:tr w:rsidR="00CA6B11" w:rsidRPr="002B0A5F" w14:paraId="08EBBE3E" w14:textId="77777777" w:rsidTr="00CA6B11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71B08F4F" w14:textId="77777777" w:rsidR="00CA6B11" w:rsidRPr="002B0A5F" w:rsidRDefault="00CA6B11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D76BD77" w14:textId="35ADBAB9" w:rsidR="00CA6B11" w:rsidRPr="002B0A5F" w:rsidRDefault="00CA6B11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C889C82" w14:textId="79583E6C" w:rsidR="00D57334" w:rsidRPr="00C61FBC" w:rsidRDefault="00CA6B11" w:rsidP="00D57334">
            <w:pPr>
              <w:ind w:firstLine="0"/>
              <w:rPr>
                <w:bCs/>
                <w:color w:val="000000"/>
              </w:rPr>
            </w:pPr>
            <w:r w:rsidRPr="00C61FBC">
              <w:rPr>
                <w:rFonts w:eastAsia="Calibri"/>
                <w:bCs/>
                <w:lang w:eastAsia="ar-SA"/>
              </w:rPr>
              <w:t>Участие в</w:t>
            </w:r>
            <w:r w:rsidR="00D57334" w:rsidRPr="00C61FBC">
              <w:rPr>
                <w:rFonts w:eastAsia="Calibri"/>
                <w:bCs/>
                <w:lang w:eastAsia="ar-SA"/>
              </w:rPr>
              <w:t xml:space="preserve"> </w:t>
            </w:r>
            <w:r w:rsidR="00C61FBC" w:rsidRPr="00C61FBC">
              <w:rPr>
                <w:bCs/>
                <w:color w:val="000000"/>
              </w:rPr>
              <w:t>о</w:t>
            </w:r>
            <w:r w:rsidR="00D57334" w:rsidRPr="00C61FBC">
              <w:rPr>
                <w:bCs/>
                <w:color w:val="000000"/>
              </w:rPr>
              <w:t>рганизаци</w:t>
            </w:r>
            <w:r w:rsidR="00C61FBC" w:rsidRPr="00C61FBC">
              <w:rPr>
                <w:bCs/>
                <w:color w:val="000000"/>
              </w:rPr>
              <w:t>и</w:t>
            </w:r>
            <w:r w:rsidR="00D57334" w:rsidRPr="00C61FBC">
              <w:rPr>
                <w:bCs/>
                <w:color w:val="000000"/>
              </w:rPr>
              <w:t>, оснащени</w:t>
            </w:r>
            <w:r w:rsidR="00C61FBC" w:rsidRPr="00C61FBC">
              <w:rPr>
                <w:bCs/>
                <w:color w:val="000000"/>
              </w:rPr>
              <w:t>и</w:t>
            </w:r>
            <w:r w:rsidR="00D57334" w:rsidRPr="00C61FBC">
              <w:rPr>
                <w:bCs/>
                <w:color w:val="000000"/>
              </w:rPr>
              <w:t xml:space="preserve"> и документаци</w:t>
            </w:r>
            <w:r w:rsidR="00C61FBC" w:rsidRPr="00C61FBC">
              <w:rPr>
                <w:bCs/>
                <w:color w:val="000000"/>
              </w:rPr>
              <w:t>и</w:t>
            </w:r>
            <w:r w:rsidR="00D57334" w:rsidRPr="00C61FBC">
              <w:rPr>
                <w:bCs/>
                <w:color w:val="000000"/>
              </w:rPr>
              <w:t xml:space="preserve"> патогистологической лаборатории</w:t>
            </w:r>
          </w:p>
          <w:p w14:paraId="6F4F4A21" w14:textId="0A4E55DF" w:rsidR="00CA6B11" w:rsidRPr="00C61FBC" w:rsidRDefault="00CA6B11" w:rsidP="00D57334">
            <w:pPr>
              <w:widowControl/>
              <w:suppressAutoHyphens/>
              <w:snapToGrid w:val="0"/>
              <w:ind w:firstLine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BD444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B0A5F">
              <w:rPr>
                <w:lang w:eastAsia="ar-SA"/>
              </w:rPr>
              <w:t>6</w:t>
            </w:r>
          </w:p>
        </w:tc>
      </w:tr>
      <w:tr w:rsidR="00CA6B11" w:rsidRPr="002B0A5F" w14:paraId="722CED55" w14:textId="77777777" w:rsidTr="00CA6B11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56EDF8C2" w14:textId="77777777" w:rsidR="00CA6B11" w:rsidRPr="002B0A5F" w:rsidRDefault="00CA6B11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26D1913" w14:textId="75FD9F56" w:rsidR="00CA6B11" w:rsidRPr="002B0A5F" w:rsidRDefault="00CA6B11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2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DA62E70" w14:textId="466BABC8" w:rsidR="00D57334" w:rsidRPr="00C61FBC" w:rsidRDefault="00CA6B11" w:rsidP="00D57334">
            <w:pPr>
              <w:ind w:firstLine="0"/>
              <w:rPr>
                <w:bCs/>
                <w:color w:val="000000"/>
              </w:rPr>
            </w:pPr>
            <w:r w:rsidRPr="00C61FBC">
              <w:rPr>
                <w:rFonts w:eastAsia="Calibri"/>
                <w:bCs/>
                <w:lang w:eastAsia="ar-SA"/>
              </w:rPr>
              <w:t xml:space="preserve">Участие в </w:t>
            </w:r>
            <w:r w:rsidR="00C61FBC" w:rsidRPr="00C61FBC">
              <w:rPr>
                <w:bCs/>
                <w:color w:val="000000"/>
              </w:rPr>
              <w:t>з</w:t>
            </w:r>
            <w:r w:rsidR="00D57334" w:rsidRPr="00C61FBC">
              <w:rPr>
                <w:bCs/>
                <w:color w:val="000000"/>
              </w:rPr>
              <w:t>абор</w:t>
            </w:r>
            <w:r w:rsidR="00C61FBC" w:rsidRPr="00C61FBC">
              <w:rPr>
                <w:bCs/>
                <w:color w:val="000000"/>
              </w:rPr>
              <w:t>е</w:t>
            </w:r>
            <w:r w:rsidR="00D57334" w:rsidRPr="00C61FBC">
              <w:rPr>
                <w:bCs/>
                <w:color w:val="000000"/>
              </w:rPr>
              <w:t>, вырезк</w:t>
            </w:r>
            <w:r w:rsidR="00C61FBC" w:rsidRPr="00C61FBC">
              <w:rPr>
                <w:bCs/>
                <w:color w:val="000000"/>
              </w:rPr>
              <w:t>е</w:t>
            </w:r>
            <w:r w:rsidR="00D57334" w:rsidRPr="00C61FBC">
              <w:rPr>
                <w:bCs/>
                <w:color w:val="000000"/>
              </w:rPr>
              <w:t xml:space="preserve"> и проводк</w:t>
            </w:r>
            <w:r w:rsidR="00C61FBC" w:rsidRPr="00C61FBC">
              <w:rPr>
                <w:bCs/>
                <w:color w:val="000000"/>
              </w:rPr>
              <w:t>е</w:t>
            </w:r>
            <w:r w:rsidR="00D57334" w:rsidRPr="00C61FBC">
              <w:rPr>
                <w:bCs/>
                <w:color w:val="000000"/>
              </w:rPr>
              <w:t xml:space="preserve"> материала для гистологического исследования. Пропитывание и заливка материала в парафин</w:t>
            </w:r>
          </w:p>
          <w:p w14:paraId="2E67A547" w14:textId="1A461CCA" w:rsidR="00CA6B11" w:rsidRPr="00C61FBC" w:rsidRDefault="00CA6B11" w:rsidP="001E7FC1">
            <w:pPr>
              <w:widowControl/>
              <w:suppressAutoHyphens/>
              <w:snapToGrid w:val="0"/>
              <w:ind w:firstLine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C5130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B0A5F">
              <w:rPr>
                <w:lang w:eastAsia="ar-SA"/>
              </w:rPr>
              <w:t>6</w:t>
            </w:r>
          </w:p>
        </w:tc>
      </w:tr>
      <w:tr w:rsidR="00CA6B11" w:rsidRPr="002B0A5F" w14:paraId="0AF09B4E" w14:textId="77777777" w:rsidTr="00CA6B11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4099D196" w14:textId="77777777" w:rsidR="00CA6B11" w:rsidRPr="002B0A5F" w:rsidRDefault="00CA6B11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80A3D22" w14:textId="7CDE9C1E" w:rsidR="00CA6B11" w:rsidRPr="002B0A5F" w:rsidRDefault="00CA6B11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3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BD832CA" w14:textId="3069D47F" w:rsidR="00CA6B11" w:rsidRPr="00C61FBC" w:rsidRDefault="00CA6B11" w:rsidP="00C61FBC">
            <w:pPr>
              <w:widowControl/>
              <w:suppressAutoHyphens/>
              <w:snapToGrid w:val="0"/>
              <w:ind w:firstLine="0"/>
            </w:pPr>
            <w:r w:rsidRPr="00C61FBC">
              <w:rPr>
                <w:rFonts w:eastAsia="Calibri"/>
                <w:bCs/>
                <w:lang w:eastAsia="ar-SA"/>
              </w:rPr>
              <w:t xml:space="preserve">Участие в </w:t>
            </w:r>
            <w:r w:rsidR="00D57334" w:rsidRPr="00C61FBC">
              <w:rPr>
                <w:bCs/>
                <w:color w:val="000000"/>
              </w:rPr>
              <w:t>работ</w:t>
            </w:r>
            <w:r w:rsidR="00C61FBC" w:rsidRPr="00C61FBC">
              <w:rPr>
                <w:bCs/>
                <w:color w:val="000000"/>
              </w:rPr>
              <w:t>е</w:t>
            </w:r>
            <w:r w:rsidR="00D57334" w:rsidRPr="00C61FBC">
              <w:rPr>
                <w:bCs/>
                <w:color w:val="000000"/>
              </w:rPr>
              <w:t xml:space="preserve"> с микротомом</w:t>
            </w:r>
            <w:r w:rsidR="00C61FBC" w:rsidRPr="00C61FBC">
              <w:rPr>
                <w:bCs/>
                <w:color w:val="000000"/>
              </w:rPr>
              <w:t>, п</w:t>
            </w:r>
            <w:r w:rsidR="00D57334" w:rsidRPr="00C61FBC">
              <w:rPr>
                <w:bCs/>
                <w:color w:val="000000"/>
              </w:rPr>
              <w:t>риготовлени</w:t>
            </w:r>
            <w:r w:rsidR="00C61FBC" w:rsidRPr="00C61FBC">
              <w:rPr>
                <w:bCs/>
                <w:color w:val="000000"/>
              </w:rPr>
              <w:t>и</w:t>
            </w:r>
            <w:r w:rsidR="00D57334" w:rsidRPr="00C61FBC">
              <w:rPr>
                <w:bCs/>
                <w:color w:val="000000"/>
              </w:rPr>
              <w:t xml:space="preserve"> гистологических срезов. </w:t>
            </w:r>
            <w:proofErr w:type="spellStart"/>
            <w:r w:rsidR="00D57334" w:rsidRPr="00C61FBC">
              <w:rPr>
                <w:bCs/>
                <w:color w:val="000000"/>
              </w:rPr>
              <w:t>Депарафинирование</w:t>
            </w:r>
            <w:proofErr w:type="spellEnd"/>
            <w:r w:rsidR="00D57334" w:rsidRPr="00C61FBC">
              <w:rPr>
                <w:bCs/>
                <w:color w:val="000000"/>
              </w:rPr>
              <w:t xml:space="preserve"> парафиновых срезов.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16FBC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B0A5F">
              <w:rPr>
                <w:lang w:eastAsia="ar-SA"/>
              </w:rPr>
              <w:t>6</w:t>
            </w:r>
          </w:p>
        </w:tc>
      </w:tr>
      <w:tr w:rsidR="00CA6B11" w:rsidRPr="002B0A5F" w14:paraId="17991E32" w14:textId="77777777" w:rsidTr="00CA6B11">
        <w:trPr>
          <w:trHeight w:val="7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2E0CD7" w14:textId="77777777" w:rsidR="00CA6B11" w:rsidRPr="002B0A5F" w:rsidRDefault="00CA6B11" w:rsidP="002B0A5F">
            <w:pPr>
              <w:widowControl/>
              <w:tabs>
                <w:tab w:val="left" w:pos="1134"/>
              </w:tabs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AAF78A8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4BC18" w14:textId="4A23C53E" w:rsidR="00CA6B11" w:rsidRPr="002B0A5F" w:rsidRDefault="004A3563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18</w:t>
            </w:r>
          </w:p>
        </w:tc>
      </w:tr>
    </w:tbl>
    <w:p w14:paraId="682826EC" w14:textId="77777777" w:rsidR="002B0A5F" w:rsidRDefault="002B0A5F" w:rsidP="002B0A5F">
      <w:pPr>
        <w:tabs>
          <w:tab w:val="left" w:pos="709"/>
          <w:tab w:val="left" w:pos="1134"/>
        </w:tabs>
        <w:rPr>
          <w:sz w:val="28"/>
          <w:szCs w:val="28"/>
        </w:rPr>
      </w:pPr>
    </w:p>
    <w:p w14:paraId="676A25DE" w14:textId="77777777" w:rsidR="002B0A5F" w:rsidRDefault="002B0A5F" w:rsidP="002B0A5F">
      <w:pPr>
        <w:tabs>
          <w:tab w:val="left" w:pos="709"/>
          <w:tab w:val="left" w:pos="1134"/>
        </w:tabs>
        <w:rPr>
          <w:sz w:val="28"/>
          <w:szCs w:val="28"/>
        </w:rPr>
        <w:sectPr w:rsidR="002B0A5F" w:rsidSect="002B0A5F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14:paraId="6E3B9255" w14:textId="65745FB4" w:rsidR="002B0A5F" w:rsidRPr="00460D53" w:rsidRDefault="002B0A5F" w:rsidP="00460D53">
      <w:pPr>
        <w:ind w:firstLine="0"/>
        <w:jc w:val="center"/>
        <w:rPr>
          <w:b/>
        </w:rPr>
      </w:pPr>
      <w:r w:rsidRPr="00460D53">
        <w:rPr>
          <w:b/>
          <w:color w:val="000000"/>
        </w:rPr>
        <w:lastRenderedPageBreak/>
        <w:t>3. УСЛОВИЯ РЕАЛИЗАЦИИ ПРОГРАММЫ УЧЕБНОЙ ПРАКТИКИ</w:t>
      </w:r>
    </w:p>
    <w:p w14:paraId="7E69BB2A" w14:textId="77777777" w:rsidR="002B0A5F" w:rsidRPr="00460D53" w:rsidRDefault="002B0A5F" w:rsidP="002B0A5F">
      <w:pPr>
        <w:ind w:firstLine="0"/>
        <w:rPr>
          <w:b/>
        </w:rPr>
      </w:pPr>
    </w:p>
    <w:p w14:paraId="32EC6F1B" w14:textId="5CB8F9BA" w:rsidR="002B0A5F" w:rsidRPr="00F81386" w:rsidRDefault="002B0A5F" w:rsidP="00F81386">
      <w:pPr>
        <w:ind w:firstLine="709"/>
      </w:pPr>
      <w:r w:rsidRPr="00460D53">
        <w:rPr>
          <w:b/>
          <w:color w:val="000000"/>
        </w:rPr>
        <w:t xml:space="preserve">3.1. </w:t>
      </w:r>
      <w:r w:rsidRPr="00460D53">
        <w:rPr>
          <w:b/>
        </w:rPr>
        <w:t xml:space="preserve">Учебно-методическое и информационное обеспечение учебной практики </w:t>
      </w:r>
    </w:p>
    <w:p w14:paraId="336F3B32" w14:textId="2B5C8210" w:rsidR="002B0A5F" w:rsidRPr="00460D53" w:rsidRDefault="002B0A5F" w:rsidP="002B0A5F">
      <w:pPr>
        <w:tabs>
          <w:tab w:val="left" w:pos="142"/>
          <w:tab w:val="left" w:pos="3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460D53">
        <w:rPr>
          <w:bCs/>
        </w:rPr>
        <w:t>3.</w:t>
      </w:r>
      <w:r w:rsidR="00F81386">
        <w:rPr>
          <w:bCs/>
        </w:rPr>
        <w:t>1</w:t>
      </w:r>
      <w:r w:rsidRPr="00460D53">
        <w:rPr>
          <w:bCs/>
        </w:rPr>
        <w:t>.1</w:t>
      </w:r>
      <w:r w:rsidR="00347D0E" w:rsidRPr="00460D53">
        <w:rPr>
          <w:bCs/>
        </w:rPr>
        <w:t xml:space="preserve"> </w:t>
      </w:r>
      <w:r w:rsidRPr="00460D53">
        <w:rPr>
          <w:bCs/>
        </w:rPr>
        <w:t>Учебно-методическое обеспечение учебной практики:</w:t>
      </w:r>
    </w:p>
    <w:p w14:paraId="551EF5F7" w14:textId="77777777" w:rsidR="00E40600" w:rsidRDefault="002B0A5F" w:rsidP="00E40600">
      <w:pPr>
        <w:ind w:firstLine="0"/>
      </w:pPr>
      <w:r w:rsidRPr="00460D53">
        <w:rPr>
          <w:bCs/>
        </w:rPr>
        <w:t xml:space="preserve">- Рабочая программа профессионального модуля </w:t>
      </w:r>
      <w:r w:rsidR="00E40600" w:rsidRPr="00746336">
        <w:rPr>
          <w:color w:val="000000"/>
        </w:rPr>
        <w:t xml:space="preserve">ПМ. 04 </w:t>
      </w:r>
      <w:r w:rsidR="00E40600" w:rsidRPr="00746336">
        <w:t>Выполнение морфологических лабораторных исследований первой и второй категории сложности</w:t>
      </w:r>
    </w:p>
    <w:p w14:paraId="6B64DD0F" w14:textId="77777777" w:rsidR="00E40600" w:rsidRPr="00E05BBB" w:rsidRDefault="002B0A5F" w:rsidP="00E40600">
      <w:pPr>
        <w:ind w:firstLine="0"/>
      </w:pPr>
      <w:r w:rsidRPr="00460D53">
        <w:rPr>
          <w:bCs/>
        </w:rPr>
        <w:t xml:space="preserve">- </w:t>
      </w:r>
      <w:r w:rsidRPr="00460D53">
        <w:t>Календарно-тематически</w:t>
      </w:r>
      <w:r w:rsidR="005F3A6A" w:rsidRPr="00460D53">
        <w:t>й</w:t>
      </w:r>
      <w:r w:rsidRPr="00460D53">
        <w:t xml:space="preserve"> план занятий</w:t>
      </w:r>
      <w:r w:rsidR="00F81386">
        <w:t xml:space="preserve"> </w:t>
      </w:r>
      <w:r w:rsidR="00E40600" w:rsidRPr="00746336">
        <w:rPr>
          <w:color w:val="000000"/>
        </w:rPr>
        <w:t xml:space="preserve">МДК 04.01. Проведение цитологии и гистологии </w:t>
      </w:r>
      <w:r w:rsidR="00E40600">
        <w:t>в лаборатории</w:t>
      </w:r>
      <w:r w:rsidR="00E40600" w:rsidRPr="00796040">
        <w:rPr>
          <w:bCs/>
        </w:rPr>
        <w:t xml:space="preserve"> </w:t>
      </w:r>
      <w:r w:rsidR="00E40600" w:rsidRPr="00E05BBB">
        <w:rPr>
          <w:bCs/>
        </w:rPr>
        <w:t>лабораторных морфологических методов исследований</w:t>
      </w:r>
    </w:p>
    <w:p w14:paraId="6BAE90A6" w14:textId="22F00EA4" w:rsidR="0069173D" w:rsidRPr="00E05BBB" w:rsidRDefault="002B0A5F" w:rsidP="0069173D">
      <w:pPr>
        <w:ind w:firstLine="0"/>
      </w:pPr>
      <w:r w:rsidRPr="00460D53">
        <w:rPr>
          <w:bCs/>
        </w:rPr>
        <w:t xml:space="preserve">- </w:t>
      </w:r>
      <w:r w:rsidRPr="00460D53">
        <w:t>Учебно-методические комплексы</w:t>
      </w:r>
      <w:r w:rsidR="0069173D" w:rsidRPr="0069173D">
        <w:rPr>
          <w:color w:val="000000"/>
        </w:rPr>
        <w:t xml:space="preserve"> </w:t>
      </w:r>
      <w:r w:rsidR="0069173D" w:rsidRPr="00746336">
        <w:rPr>
          <w:color w:val="000000"/>
        </w:rPr>
        <w:t xml:space="preserve">МДК 04.01. Проведение цитологии и гистологии </w:t>
      </w:r>
      <w:r w:rsidR="0069173D">
        <w:t>в лаборатории</w:t>
      </w:r>
      <w:r w:rsidR="0069173D" w:rsidRPr="00796040">
        <w:rPr>
          <w:bCs/>
        </w:rPr>
        <w:t xml:space="preserve"> </w:t>
      </w:r>
      <w:r w:rsidR="0069173D" w:rsidRPr="00E05BBB">
        <w:rPr>
          <w:bCs/>
        </w:rPr>
        <w:t>лабораторных морфологических методов исследований</w:t>
      </w:r>
    </w:p>
    <w:p w14:paraId="1A804440" w14:textId="77777777" w:rsidR="0069173D" w:rsidRPr="00E05BBB" w:rsidRDefault="002B0A5F" w:rsidP="0069173D">
      <w:pPr>
        <w:ind w:firstLine="0"/>
      </w:pPr>
      <w:r w:rsidRPr="00460D53">
        <w:rPr>
          <w:bCs/>
        </w:rPr>
        <w:t xml:space="preserve">- </w:t>
      </w:r>
      <w:r w:rsidRPr="00460D53">
        <w:rPr>
          <w:color w:val="000000"/>
        </w:rPr>
        <w:t>Сборник</w:t>
      </w:r>
      <w:r w:rsidR="00F81386">
        <w:rPr>
          <w:color w:val="000000"/>
        </w:rPr>
        <w:t>и</w:t>
      </w:r>
      <w:r w:rsidRPr="00460D53">
        <w:rPr>
          <w:color w:val="000000"/>
        </w:rPr>
        <w:t xml:space="preserve"> тестовых заданий, ситуационных задач</w:t>
      </w:r>
      <w:r w:rsidR="00F81386">
        <w:rPr>
          <w:color w:val="000000"/>
        </w:rPr>
        <w:t xml:space="preserve"> </w:t>
      </w:r>
      <w:r w:rsidR="0069173D" w:rsidRPr="00746336">
        <w:rPr>
          <w:color w:val="000000"/>
        </w:rPr>
        <w:t xml:space="preserve">МДК 04.01. Проведение цитологии и гистологии </w:t>
      </w:r>
      <w:r w:rsidR="0069173D">
        <w:t>в лаборатории</w:t>
      </w:r>
      <w:r w:rsidR="0069173D" w:rsidRPr="00796040">
        <w:rPr>
          <w:bCs/>
        </w:rPr>
        <w:t xml:space="preserve"> </w:t>
      </w:r>
      <w:r w:rsidR="0069173D" w:rsidRPr="00E05BBB">
        <w:rPr>
          <w:bCs/>
        </w:rPr>
        <w:t>лабораторных морфологических методов исследований</w:t>
      </w:r>
    </w:p>
    <w:p w14:paraId="69AAE38E" w14:textId="59728C61" w:rsidR="00F81386" w:rsidRDefault="00F81386" w:rsidP="00F81386">
      <w:pPr>
        <w:widowControl/>
        <w:tabs>
          <w:tab w:val="left" w:pos="0"/>
        </w:tabs>
        <w:ind w:firstLine="0"/>
        <w:rPr>
          <w:bCs/>
          <w:color w:val="000000"/>
        </w:rPr>
      </w:pPr>
    </w:p>
    <w:p w14:paraId="32E8E9DE" w14:textId="5CAC8B34" w:rsidR="005F3A6A" w:rsidRPr="00460D53" w:rsidRDefault="002B0A5F" w:rsidP="0003735D">
      <w:pPr>
        <w:widowControl/>
        <w:tabs>
          <w:tab w:val="left" w:pos="0"/>
        </w:tabs>
        <w:ind w:firstLine="709"/>
        <w:rPr>
          <w:bCs/>
          <w:color w:val="000000"/>
        </w:rPr>
      </w:pPr>
      <w:r w:rsidRPr="00460D53">
        <w:rPr>
          <w:bCs/>
          <w:color w:val="000000"/>
        </w:rPr>
        <w:t>3.</w:t>
      </w:r>
      <w:r w:rsidR="0003735D">
        <w:rPr>
          <w:bCs/>
          <w:color w:val="000000"/>
        </w:rPr>
        <w:t>1</w:t>
      </w:r>
      <w:r w:rsidRPr="00460D53">
        <w:rPr>
          <w:bCs/>
          <w:color w:val="000000"/>
        </w:rPr>
        <w:t>.2.</w:t>
      </w:r>
      <w:r w:rsidRPr="00460D53">
        <w:rPr>
          <w:b/>
        </w:rPr>
        <w:t xml:space="preserve"> </w:t>
      </w:r>
      <w:r w:rsidRPr="00460D53">
        <w:t>Информационное обеспечение учебной практики</w:t>
      </w:r>
    </w:p>
    <w:p w14:paraId="2C25A7B3" w14:textId="77777777" w:rsidR="00E40600" w:rsidRPr="0003735D" w:rsidRDefault="00E40600" w:rsidP="00E40600">
      <w:pPr>
        <w:widowControl/>
        <w:ind w:firstLine="709"/>
        <w:contextualSpacing/>
        <w:jc w:val="left"/>
        <w:rPr>
          <w:b/>
          <w:lang w:val="x-none" w:eastAsia="x-none"/>
        </w:rPr>
      </w:pPr>
      <w:r w:rsidRPr="0003735D">
        <w:rPr>
          <w:b/>
          <w:lang w:eastAsia="x-none"/>
        </w:rPr>
        <w:t>Основные печатные</w:t>
      </w:r>
      <w:r w:rsidRPr="0003735D">
        <w:rPr>
          <w:b/>
          <w:lang w:val="x-none" w:eastAsia="x-none"/>
        </w:rPr>
        <w:t xml:space="preserve"> издания</w:t>
      </w:r>
    </w:p>
    <w:p w14:paraId="72FB588A" w14:textId="77777777" w:rsidR="00E40600" w:rsidRPr="00E40600" w:rsidRDefault="00E40600" w:rsidP="00E40600">
      <w:pPr>
        <w:widowControl/>
        <w:ind w:firstLine="0"/>
        <w:contextualSpacing/>
        <w:rPr>
          <w:lang w:eastAsia="x-none"/>
        </w:rPr>
      </w:pPr>
      <w:r w:rsidRPr="00E40600">
        <w:rPr>
          <w:lang w:eastAsia="x-none"/>
        </w:rPr>
        <w:t>1.Бойчук Н.В., Исламов Р.Р., Кузнецов С.Л. Гистология. Атлас для практических занятий: учебное пособие/ – М.: ГЕОТАР-Медиа, 2019.</w:t>
      </w:r>
    </w:p>
    <w:p w14:paraId="2F808C43" w14:textId="77777777" w:rsidR="00E40600" w:rsidRPr="00E40600" w:rsidRDefault="00E40600" w:rsidP="00E40600">
      <w:pPr>
        <w:widowControl/>
        <w:ind w:firstLine="0"/>
        <w:rPr>
          <w:bCs/>
          <w:lang w:eastAsia="en-US"/>
        </w:rPr>
      </w:pPr>
      <w:r w:rsidRPr="00E40600">
        <w:rPr>
          <w:bCs/>
          <w:lang w:eastAsia="en-US"/>
        </w:rPr>
        <w:t>2.Ремезов И.В., Дорошенко В.А. Основы патологии. Ростов н/Д, «Феникс»,2016г.</w:t>
      </w:r>
    </w:p>
    <w:p w14:paraId="7191AFFE" w14:textId="77777777" w:rsidR="00E40600" w:rsidRPr="00E40600" w:rsidRDefault="00E40600" w:rsidP="00E40600">
      <w:pPr>
        <w:shd w:val="clear" w:color="auto" w:fill="FFFFFF"/>
        <w:ind w:firstLine="0"/>
      </w:pPr>
      <w:r w:rsidRPr="00E40600">
        <w:t>3.Студеникина Т.М. Гистология, цитология и эмбриология/ – Минск, 2020.</w:t>
      </w:r>
    </w:p>
    <w:p w14:paraId="7D199250" w14:textId="77777777" w:rsidR="00E40600" w:rsidRPr="00E40600" w:rsidRDefault="00E40600" w:rsidP="00E406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del w:id="1" w:author=" Фомина Л.С." w:date="2011-02-08T06:08:00Z"/>
          <w:lang w:eastAsia="ar-SA"/>
        </w:rPr>
      </w:pPr>
      <w:del w:id="2" w:author=" Фомина Л.С." w:date="2011-02-08T06:08:00Z">
        <w:r w:rsidRPr="00E40600">
          <w:rPr>
            <w:lang w:eastAsia="ar-SA"/>
          </w:rPr>
          <w:delText>4.</w:delText>
        </w:r>
      </w:del>
      <w:r w:rsidRPr="00E40600">
        <w:rPr>
          <w:lang w:eastAsia="ar-SA"/>
        </w:rPr>
        <w:t xml:space="preserve">Шабалова И.П., Полонская Н.Ю., К.Т. </w:t>
      </w:r>
      <w:proofErr w:type="spellStart"/>
      <w:r w:rsidRPr="00E40600">
        <w:rPr>
          <w:lang w:eastAsia="ar-SA"/>
        </w:rPr>
        <w:t>Касоян</w:t>
      </w:r>
      <w:proofErr w:type="spellEnd"/>
      <w:r w:rsidRPr="00E40600">
        <w:rPr>
          <w:lang w:eastAsia="ar-SA"/>
        </w:rPr>
        <w:t xml:space="preserve"> Теория и практика лабораторных цитологических исследований, М. Изд. «ГЭОТАР – Медиа», 2018г.</w:t>
      </w:r>
    </w:p>
    <w:p w14:paraId="590F0E9B" w14:textId="2FAE9DB1" w:rsidR="00E40600" w:rsidRDefault="00E40600" w:rsidP="00E40600">
      <w:pPr>
        <w:shd w:val="clear" w:color="auto" w:fill="FFFFFF"/>
        <w:ind w:firstLine="0"/>
        <w:rPr>
          <w:color w:val="000000"/>
          <w:lang w:eastAsia="nl-NL"/>
        </w:rPr>
      </w:pPr>
      <w:r w:rsidRPr="00E40600">
        <w:rPr>
          <w:color w:val="000000"/>
          <w:lang w:eastAsia="nl-NL"/>
        </w:rPr>
        <w:t xml:space="preserve">5.Юрина Н.А. Гистология: учебник для мед. училищ, колледжей: Учебник/ Н.А. Юрина, А.И. </w:t>
      </w:r>
      <w:proofErr w:type="spellStart"/>
      <w:r w:rsidRPr="00E40600">
        <w:rPr>
          <w:color w:val="000000"/>
          <w:lang w:eastAsia="nl-NL"/>
        </w:rPr>
        <w:t>Радостина</w:t>
      </w:r>
      <w:proofErr w:type="spellEnd"/>
      <w:r>
        <w:rPr>
          <w:color w:val="000000"/>
          <w:lang w:eastAsia="nl-NL"/>
        </w:rPr>
        <w:t>- М.: изд. Альянс, 2016. - 256с</w:t>
      </w:r>
    </w:p>
    <w:p w14:paraId="58E45B94" w14:textId="77777777" w:rsidR="00E40600" w:rsidRPr="00E40600" w:rsidRDefault="00E40600" w:rsidP="00E40600">
      <w:pPr>
        <w:shd w:val="clear" w:color="auto" w:fill="FFFFFF"/>
        <w:ind w:firstLine="0"/>
        <w:rPr>
          <w:color w:val="000000"/>
          <w:lang w:eastAsia="nl-NL"/>
        </w:rPr>
      </w:pPr>
    </w:p>
    <w:p w14:paraId="087EB49B" w14:textId="77777777" w:rsidR="00E40600" w:rsidRPr="0003735D" w:rsidRDefault="00E40600" w:rsidP="00E40600">
      <w:pPr>
        <w:widowControl/>
        <w:spacing w:line="276" w:lineRule="auto"/>
        <w:ind w:firstLine="709"/>
        <w:contextualSpacing/>
        <w:jc w:val="left"/>
        <w:rPr>
          <w:b/>
        </w:rPr>
      </w:pPr>
      <w:r w:rsidRPr="0003735D">
        <w:rPr>
          <w:b/>
        </w:rPr>
        <w:t>Основные электронные издания</w:t>
      </w:r>
    </w:p>
    <w:p w14:paraId="1B29600E" w14:textId="07D5A904" w:rsidR="00E40600" w:rsidRPr="00E40600" w:rsidRDefault="00E40600" w:rsidP="00E40600">
      <w:pPr>
        <w:ind w:firstLine="0"/>
        <w:jc w:val="left"/>
        <w:rPr>
          <w:color w:val="000000"/>
        </w:rPr>
      </w:pPr>
      <w:r>
        <w:t>1.</w:t>
      </w:r>
      <w:hyperlink r:id="rId10" w:history="1">
        <w:r w:rsidRPr="00E40600">
          <w:rPr>
            <w:color w:val="000000"/>
            <w:u w:val="single"/>
            <w:lang w:val="en-US"/>
          </w:rPr>
          <w:t>www</w:t>
        </w:r>
        <w:r w:rsidRPr="00E40600">
          <w:rPr>
            <w:color w:val="000000"/>
            <w:u w:val="single"/>
          </w:rPr>
          <w:t>.</w:t>
        </w:r>
        <w:proofErr w:type="spellStart"/>
        <w:r w:rsidRPr="00E40600">
          <w:rPr>
            <w:color w:val="000000"/>
            <w:u w:val="single"/>
            <w:lang w:val="en-US"/>
          </w:rPr>
          <w:t>cyto</w:t>
        </w:r>
        <w:proofErr w:type="spellEnd"/>
        <w:r w:rsidRPr="00E40600">
          <w:rPr>
            <w:color w:val="000000"/>
            <w:u w:val="single"/>
          </w:rPr>
          <w:t>.</w:t>
        </w:r>
        <w:proofErr w:type="spellStart"/>
        <w:r w:rsidRPr="00E40600">
          <w:rPr>
            <w:color w:val="000000"/>
            <w:u w:val="single"/>
            <w:lang w:val="en-US"/>
          </w:rPr>
          <w:t>ru</w:t>
        </w:r>
        <w:proofErr w:type="spellEnd"/>
      </w:hyperlink>
    </w:p>
    <w:p w14:paraId="1D56B1F5" w14:textId="2AC1B2D4" w:rsidR="00E40600" w:rsidRPr="00E40600" w:rsidRDefault="00E40600" w:rsidP="00E40600">
      <w:pPr>
        <w:ind w:firstLine="0"/>
        <w:jc w:val="left"/>
        <w:rPr>
          <w:color w:val="000000"/>
        </w:rPr>
      </w:pPr>
      <w:r>
        <w:t>2.</w:t>
      </w:r>
      <w:hyperlink r:id="rId11" w:history="1">
        <w:r w:rsidRPr="00E40600">
          <w:rPr>
            <w:color w:val="000000"/>
            <w:u w:val="single"/>
          </w:rPr>
          <w:t>https://minjust.consultant.ru/page.aspx?1081099</w:t>
        </w:r>
      </w:hyperlink>
    </w:p>
    <w:p w14:paraId="21F5D8AD" w14:textId="63F64794" w:rsidR="00E40600" w:rsidRPr="00E40600" w:rsidRDefault="00E40600" w:rsidP="00E40600">
      <w:pPr>
        <w:ind w:firstLine="0"/>
        <w:jc w:val="left"/>
        <w:rPr>
          <w:color w:val="000000"/>
        </w:rPr>
      </w:pPr>
      <w:r>
        <w:t>3.</w:t>
      </w:r>
      <w:hyperlink r:id="rId12" w:history="1">
        <w:r w:rsidRPr="00E40600">
          <w:rPr>
            <w:color w:val="000000"/>
            <w:u w:val="single"/>
          </w:rPr>
          <w:t>https://minjust.consultant.ru/documents/19252</w:t>
        </w:r>
      </w:hyperlink>
    </w:p>
    <w:p w14:paraId="6F862210" w14:textId="7A24ED6D" w:rsidR="00E40600" w:rsidRPr="00E40600" w:rsidRDefault="00E40600" w:rsidP="00E40600">
      <w:pPr>
        <w:ind w:firstLine="0"/>
        <w:jc w:val="left"/>
      </w:pPr>
      <w:r>
        <w:t>4.</w:t>
      </w:r>
      <w:hyperlink r:id="rId13" w:history="1">
        <w:r w:rsidRPr="00E40600">
          <w:rPr>
            <w:color w:val="000000"/>
            <w:u w:val="single"/>
          </w:rPr>
          <w:t>https://www.labirint.ru/books/498100/</w:t>
        </w:r>
      </w:hyperlink>
    </w:p>
    <w:p w14:paraId="44DDA207" w14:textId="77777777" w:rsidR="00E40600" w:rsidRPr="00E40600" w:rsidRDefault="00E40600" w:rsidP="00E40600">
      <w:pPr>
        <w:tabs>
          <w:tab w:val="left" w:pos="0"/>
        </w:tabs>
        <w:ind w:firstLine="709"/>
        <w:rPr>
          <w:color w:val="000000"/>
          <w:kern w:val="36"/>
        </w:rPr>
      </w:pPr>
    </w:p>
    <w:p w14:paraId="3A00D48C" w14:textId="22CA7389" w:rsidR="00E40600" w:rsidRPr="00E40600" w:rsidRDefault="00E40600" w:rsidP="00E40600">
      <w:pPr>
        <w:widowControl/>
        <w:ind w:left="1428" w:firstLine="0"/>
        <w:rPr>
          <w:b/>
          <w:bCs/>
        </w:rPr>
      </w:pPr>
      <w:r w:rsidRPr="0003735D">
        <w:rPr>
          <w:b/>
          <w:bCs/>
        </w:rPr>
        <w:t>Дополнительные источники</w:t>
      </w:r>
    </w:p>
    <w:p w14:paraId="4CE6C5D1" w14:textId="77777777" w:rsidR="00E40600" w:rsidRPr="00E40600" w:rsidRDefault="00E40600" w:rsidP="00E40600">
      <w:pPr>
        <w:widowControl/>
        <w:numPr>
          <w:ilvl w:val="3"/>
          <w:numId w:val="12"/>
        </w:numPr>
        <w:jc w:val="left"/>
        <w:rPr>
          <w:color w:val="000000"/>
          <w:kern w:val="36"/>
        </w:rPr>
      </w:pPr>
      <w:r w:rsidRPr="00E40600">
        <w:rPr>
          <w:color w:val="000000"/>
          <w:kern w:val="36"/>
        </w:rPr>
        <w:t xml:space="preserve">Цитологии, гистология и эмбриология :атлас/В.Л. Быков, С.И. </w:t>
      </w:r>
      <w:proofErr w:type="spellStart"/>
      <w:r w:rsidRPr="00E40600">
        <w:rPr>
          <w:color w:val="000000"/>
          <w:kern w:val="36"/>
        </w:rPr>
        <w:t>Юшканцев</w:t>
      </w:r>
      <w:proofErr w:type="spellEnd"/>
      <w:r w:rsidRPr="00E40600">
        <w:rPr>
          <w:color w:val="000000"/>
          <w:kern w:val="36"/>
        </w:rPr>
        <w:t>.- М.: - ГЭОТАР- Медиа, 2018. - 296с.</w:t>
      </w:r>
    </w:p>
    <w:p w14:paraId="4C3FBD4A" w14:textId="77777777" w:rsidR="00E40600" w:rsidRPr="00E40600" w:rsidRDefault="00E40600" w:rsidP="00E40600">
      <w:pPr>
        <w:widowControl/>
        <w:numPr>
          <w:ilvl w:val="3"/>
          <w:numId w:val="12"/>
        </w:numPr>
        <w:jc w:val="left"/>
        <w:rPr>
          <w:color w:val="000000"/>
        </w:rPr>
      </w:pPr>
      <w:r w:rsidRPr="00E40600">
        <w:rPr>
          <w:color w:val="000000"/>
          <w:kern w:val="36"/>
        </w:rPr>
        <w:t>Гистология, эмбриология, цитология: учебник/</w:t>
      </w:r>
      <w:r w:rsidRPr="00E40600">
        <w:rPr>
          <w:color w:val="000000"/>
        </w:rPr>
        <w:t>. Под ред. Ю.И. Афанасьева, Н.А. Юриной./ М.: ГЭОТАР - Медиа, 2016. - 800с</w:t>
      </w:r>
    </w:p>
    <w:p w14:paraId="444D9BF8" w14:textId="77777777" w:rsidR="00E40600" w:rsidRPr="00E40600" w:rsidRDefault="00E40600" w:rsidP="00E40600">
      <w:pPr>
        <w:widowControl/>
        <w:numPr>
          <w:ilvl w:val="3"/>
          <w:numId w:val="12"/>
        </w:numPr>
        <w:jc w:val="left"/>
        <w:rPr>
          <w:sz w:val="22"/>
          <w:szCs w:val="22"/>
        </w:rPr>
      </w:pPr>
      <w:r w:rsidRPr="00E40600">
        <w:rPr>
          <w:sz w:val="22"/>
          <w:szCs w:val="22"/>
        </w:rPr>
        <w:t xml:space="preserve">Клиническая цитология. Теория и практика </w:t>
      </w:r>
      <w:proofErr w:type="spellStart"/>
      <w:r w:rsidRPr="00E40600">
        <w:rPr>
          <w:sz w:val="22"/>
          <w:szCs w:val="22"/>
        </w:rPr>
        <w:t>цитотехнологии</w:t>
      </w:r>
      <w:proofErr w:type="spellEnd"/>
      <w:r w:rsidRPr="00E40600">
        <w:rPr>
          <w:sz w:val="22"/>
          <w:szCs w:val="22"/>
        </w:rPr>
        <w:t xml:space="preserve">:/ Г.У </w:t>
      </w:r>
      <w:proofErr w:type="spellStart"/>
      <w:r w:rsidRPr="00E40600">
        <w:rPr>
          <w:sz w:val="22"/>
          <w:szCs w:val="22"/>
        </w:rPr>
        <w:t>Гилл</w:t>
      </w:r>
      <w:proofErr w:type="spellEnd"/>
      <w:r w:rsidRPr="00E40600">
        <w:rPr>
          <w:sz w:val="22"/>
          <w:szCs w:val="22"/>
        </w:rPr>
        <w:t>. –М.: Практическая медицина, 2015.</w:t>
      </w:r>
    </w:p>
    <w:p w14:paraId="70655BFF" w14:textId="77777777" w:rsidR="00E40600" w:rsidRPr="00E40600" w:rsidRDefault="00E40600" w:rsidP="00E40600">
      <w:pPr>
        <w:widowControl/>
        <w:numPr>
          <w:ilvl w:val="3"/>
          <w:numId w:val="12"/>
        </w:numPr>
        <w:jc w:val="left"/>
        <w:rPr>
          <w:sz w:val="22"/>
          <w:szCs w:val="22"/>
        </w:rPr>
      </w:pPr>
      <w:r w:rsidRPr="00E40600">
        <w:rPr>
          <w:sz w:val="22"/>
          <w:szCs w:val="22"/>
        </w:rPr>
        <w:t>Клиническая цитология. Руководство/ Н.Ю. Полонская. – М.: Практическая медицина, 2018.- 144с.</w:t>
      </w:r>
    </w:p>
    <w:p w14:paraId="7B873CD8" w14:textId="77777777" w:rsidR="00E40600" w:rsidRPr="00E40600" w:rsidRDefault="00E40600" w:rsidP="00E40600">
      <w:pPr>
        <w:widowControl/>
        <w:numPr>
          <w:ilvl w:val="3"/>
          <w:numId w:val="12"/>
        </w:numPr>
        <w:jc w:val="left"/>
        <w:rPr>
          <w:sz w:val="22"/>
          <w:szCs w:val="22"/>
        </w:rPr>
      </w:pPr>
      <w:proofErr w:type="spellStart"/>
      <w:r w:rsidRPr="00E40600">
        <w:rPr>
          <w:sz w:val="22"/>
          <w:szCs w:val="22"/>
        </w:rPr>
        <w:t>Коржевский</w:t>
      </w:r>
      <w:proofErr w:type="spellEnd"/>
      <w:r w:rsidRPr="00E40600">
        <w:rPr>
          <w:sz w:val="22"/>
          <w:szCs w:val="22"/>
        </w:rPr>
        <w:t xml:space="preserve"> Д.Э. Основы гистологической техники: Учебник/ Д.Э. </w:t>
      </w:r>
      <w:proofErr w:type="spellStart"/>
      <w:r w:rsidRPr="00E40600">
        <w:rPr>
          <w:sz w:val="22"/>
          <w:szCs w:val="22"/>
        </w:rPr>
        <w:t>Коржевский</w:t>
      </w:r>
      <w:proofErr w:type="spellEnd"/>
      <w:r w:rsidRPr="00E40600">
        <w:rPr>
          <w:sz w:val="22"/>
          <w:szCs w:val="22"/>
        </w:rPr>
        <w:t xml:space="preserve">, </w:t>
      </w:r>
      <w:proofErr w:type="spellStart"/>
      <w:r w:rsidRPr="00E40600">
        <w:rPr>
          <w:sz w:val="22"/>
          <w:szCs w:val="22"/>
        </w:rPr>
        <w:t>А.В.Гиляров</w:t>
      </w:r>
      <w:proofErr w:type="spellEnd"/>
      <w:r w:rsidRPr="00E40600">
        <w:rPr>
          <w:sz w:val="22"/>
          <w:szCs w:val="22"/>
        </w:rPr>
        <w:t xml:space="preserve"> - СПб.: </w:t>
      </w:r>
      <w:proofErr w:type="spellStart"/>
      <w:r w:rsidRPr="00E40600">
        <w:rPr>
          <w:sz w:val="22"/>
          <w:szCs w:val="22"/>
        </w:rPr>
        <w:t>СпецЛит</w:t>
      </w:r>
      <w:proofErr w:type="spellEnd"/>
      <w:r w:rsidRPr="00E40600">
        <w:rPr>
          <w:sz w:val="22"/>
          <w:szCs w:val="22"/>
        </w:rPr>
        <w:t>, 2010. - 96с.</w:t>
      </w:r>
    </w:p>
    <w:p w14:paraId="0E362A60" w14:textId="77777777" w:rsidR="00E40600" w:rsidRPr="00E40600" w:rsidRDefault="00E40600" w:rsidP="00E40600">
      <w:pPr>
        <w:widowControl/>
        <w:ind w:left="720" w:firstLine="0"/>
        <w:rPr>
          <w:rFonts w:ascii="Calibri" w:hAnsi="Calibri"/>
          <w:sz w:val="22"/>
          <w:szCs w:val="22"/>
        </w:rPr>
      </w:pPr>
    </w:p>
    <w:p w14:paraId="4EE971FC" w14:textId="16C44A02" w:rsidR="002B0A5F" w:rsidRPr="00460D53" w:rsidRDefault="002B0A5F" w:rsidP="004A4332">
      <w:pPr>
        <w:ind w:firstLine="709"/>
        <w:rPr>
          <w:b/>
        </w:rPr>
      </w:pPr>
      <w:r w:rsidRPr="00460D53">
        <w:rPr>
          <w:b/>
        </w:rPr>
        <w:t>3.</w:t>
      </w:r>
      <w:r w:rsidR="004C2B14">
        <w:rPr>
          <w:b/>
        </w:rPr>
        <w:t>2</w:t>
      </w:r>
      <w:r w:rsidRPr="00460D53">
        <w:rPr>
          <w:b/>
        </w:rPr>
        <w:t>. Материально-техническое обеспечение учебной практики</w:t>
      </w:r>
    </w:p>
    <w:p w14:paraId="03F7FB99" w14:textId="53283C60" w:rsidR="00E40600" w:rsidRPr="00E40600" w:rsidRDefault="00DF6ED0" w:rsidP="00E40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</w:rPr>
      </w:pPr>
      <w:r w:rsidRPr="00460D53">
        <w:t>Реализация программы</w:t>
      </w:r>
      <w:r w:rsidR="002B0A5F" w:rsidRPr="00460D53">
        <w:t xml:space="preserve"> учебной практики предполагает наличие </w:t>
      </w:r>
      <w:r w:rsidR="00E40600" w:rsidRPr="00E40600">
        <w:rPr>
          <w:b/>
          <w:bCs/>
        </w:rPr>
        <w:t>Кабинет</w:t>
      </w:r>
      <w:r w:rsidR="00E40600">
        <w:rPr>
          <w:b/>
          <w:bCs/>
        </w:rPr>
        <w:t>а</w:t>
      </w:r>
      <w:r w:rsidR="00E40600" w:rsidRPr="00E40600">
        <w:rPr>
          <w:b/>
          <w:bCs/>
        </w:rPr>
        <w:t xml:space="preserve"> гистологии</w:t>
      </w:r>
      <w:r w:rsidR="00E40600" w:rsidRPr="00E40600">
        <w:rPr>
          <w:rFonts w:ascii="Calibri" w:hAnsi="Calibri"/>
          <w:sz w:val="22"/>
          <w:szCs w:val="22"/>
        </w:rPr>
        <w:t xml:space="preserve"> и </w:t>
      </w:r>
      <w:r w:rsidR="00E40600" w:rsidRPr="00E40600">
        <w:rPr>
          <w:color w:val="000000"/>
          <w:lang w:val="x-none" w:eastAsia="x-none"/>
        </w:rPr>
        <w:t>Лаборатория</w:t>
      </w:r>
      <w:r w:rsidR="00E40600" w:rsidRPr="00E40600">
        <w:rPr>
          <w:bCs/>
          <w:color w:val="000000"/>
          <w:lang w:val="x-none" w:eastAsia="x-none"/>
        </w:rPr>
        <w:t xml:space="preserve"> </w:t>
      </w:r>
      <w:r w:rsidR="00E40600" w:rsidRPr="00E40600">
        <w:rPr>
          <w:b/>
          <w:bCs/>
        </w:rPr>
        <w:t>лабораторных морфологических методов исследований</w:t>
      </w:r>
    </w:p>
    <w:p w14:paraId="5B7BCA70" w14:textId="77777777" w:rsidR="00E40600" w:rsidRPr="00E40600" w:rsidRDefault="00E40600" w:rsidP="00E40600">
      <w:pPr>
        <w:widowControl/>
        <w:suppressAutoHyphens/>
        <w:spacing w:line="276" w:lineRule="auto"/>
        <w:ind w:firstLine="709"/>
        <w:rPr>
          <w:bCs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544"/>
        <w:gridCol w:w="3202"/>
      </w:tblGrid>
      <w:tr w:rsidR="00E40600" w:rsidRPr="00E40600" w14:paraId="21601B45" w14:textId="77777777" w:rsidTr="00E40600">
        <w:tc>
          <w:tcPr>
            <w:tcW w:w="273" w:type="pct"/>
            <w:shd w:val="clear" w:color="auto" w:fill="auto"/>
            <w:vAlign w:val="center"/>
          </w:tcPr>
          <w:p w14:paraId="37120AD2" w14:textId="77777777" w:rsidR="00E40600" w:rsidRPr="00E40600" w:rsidRDefault="00E40600" w:rsidP="00E40600">
            <w:pPr>
              <w:widowControl/>
              <w:snapToGrid w:val="0"/>
              <w:ind w:firstLine="0"/>
              <w:jc w:val="center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№</w:t>
            </w:r>
          </w:p>
        </w:tc>
        <w:tc>
          <w:tcPr>
            <w:tcW w:w="3174" w:type="pct"/>
            <w:shd w:val="clear" w:color="auto" w:fill="auto"/>
            <w:vAlign w:val="center"/>
          </w:tcPr>
          <w:p w14:paraId="4A35F5DA" w14:textId="77777777" w:rsidR="00E40600" w:rsidRPr="00E40600" w:rsidRDefault="00E40600" w:rsidP="00E40600">
            <w:pPr>
              <w:widowControl/>
              <w:snapToGrid w:val="0"/>
              <w:ind w:firstLine="0"/>
              <w:jc w:val="center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Наименование оборудования</w:t>
            </w:r>
          </w:p>
        </w:tc>
        <w:tc>
          <w:tcPr>
            <w:tcW w:w="1553" w:type="pct"/>
            <w:shd w:val="clear" w:color="auto" w:fill="auto"/>
            <w:vAlign w:val="center"/>
          </w:tcPr>
          <w:p w14:paraId="132584B0" w14:textId="77777777" w:rsidR="00E40600" w:rsidRPr="00E40600" w:rsidRDefault="00E40600" w:rsidP="00E40600">
            <w:pPr>
              <w:widowControl/>
              <w:snapToGrid w:val="0"/>
              <w:ind w:firstLine="0"/>
              <w:jc w:val="center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Техническое описание</w:t>
            </w:r>
          </w:p>
        </w:tc>
      </w:tr>
      <w:tr w:rsidR="00E40600" w:rsidRPr="00E40600" w14:paraId="30AD3E21" w14:textId="77777777" w:rsidTr="00E40600">
        <w:trPr>
          <w:trHeight w:val="278"/>
        </w:trPr>
        <w:tc>
          <w:tcPr>
            <w:tcW w:w="5000" w:type="pct"/>
            <w:gridSpan w:val="3"/>
            <w:shd w:val="clear" w:color="auto" w:fill="auto"/>
          </w:tcPr>
          <w:p w14:paraId="7F02FCE8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val="en-US" w:eastAsia="en-US"/>
              </w:rPr>
              <w:t>I</w:t>
            </w:r>
            <w:r w:rsidRPr="00E40600">
              <w:rPr>
                <w:b/>
                <w:bCs/>
                <w:iCs/>
                <w:szCs w:val="28"/>
                <w:lang w:eastAsia="en-US"/>
              </w:rPr>
              <w:t xml:space="preserve"> Специализированная мебель и системы хранения</w:t>
            </w:r>
          </w:p>
        </w:tc>
      </w:tr>
      <w:tr w:rsidR="00E40600" w:rsidRPr="00E40600" w14:paraId="7174F305" w14:textId="77777777" w:rsidTr="00E40600">
        <w:trPr>
          <w:trHeight w:val="277"/>
        </w:trPr>
        <w:tc>
          <w:tcPr>
            <w:tcW w:w="5000" w:type="pct"/>
            <w:gridSpan w:val="3"/>
            <w:shd w:val="clear" w:color="auto" w:fill="auto"/>
          </w:tcPr>
          <w:p w14:paraId="01353668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eastAsia="en-US"/>
              </w:rPr>
              <w:t>Основное оборудование</w:t>
            </w:r>
          </w:p>
        </w:tc>
      </w:tr>
      <w:tr w:rsidR="00E40600" w:rsidRPr="00E40600" w14:paraId="7BCA07C8" w14:textId="77777777" w:rsidTr="00E40600">
        <w:tc>
          <w:tcPr>
            <w:tcW w:w="273" w:type="pct"/>
            <w:shd w:val="clear" w:color="auto" w:fill="auto"/>
          </w:tcPr>
          <w:p w14:paraId="2E9BEC59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174" w:type="pct"/>
            <w:shd w:val="clear" w:color="auto" w:fill="auto"/>
          </w:tcPr>
          <w:p w14:paraId="2EC6D5FE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Cs/>
                <w:iCs/>
              </w:rPr>
              <w:t>Функциональная мебель для обеспечения посадочных мест по количеству обучающихся</w:t>
            </w:r>
          </w:p>
        </w:tc>
        <w:tc>
          <w:tcPr>
            <w:tcW w:w="1553" w:type="pct"/>
            <w:shd w:val="clear" w:color="auto" w:fill="auto"/>
          </w:tcPr>
          <w:p w14:paraId="1D0C4BF0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Стол/стул/ ученические</w:t>
            </w:r>
          </w:p>
        </w:tc>
      </w:tr>
      <w:tr w:rsidR="00E40600" w:rsidRPr="00E40600" w14:paraId="5001AAD3" w14:textId="77777777" w:rsidTr="00E40600">
        <w:tc>
          <w:tcPr>
            <w:tcW w:w="273" w:type="pct"/>
            <w:shd w:val="clear" w:color="auto" w:fill="auto"/>
          </w:tcPr>
          <w:p w14:paraId="10997C72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2.</w:t>
            </w:r>
          </w:p>
        </w:tc>
        <w:tc>
          <w:tcPr>
            <w:tcW w:w="3174" w:type="pct"/>
            <w:shd w:val="clear" w:color="auto" w:fill="auto"/>
          </w:tcPr>
          <w:p w14:paraId="6B47CD65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Cs/>
                <w:iCs/>
              </w:rPr>
              <w:t>Функциональная мебель для оборудования рабочего места преподавателя</w:t>
            </w:r>
          </w:p>
        </w:tc>
        <w:tc>
          <w:tcPr>
            <w:tcW w:w="1553" w:type="pct"/>
            <w:shd w:val="clear" w:color="auto" w:fill="auto"/>
          </w:tcPr>
          <w:p w14:paraId="3C9F8D6F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Стол/стул</w:t>
            </w:r>
          </w:p>
        </w:tc>
      </w:tr>
      <w:tr w:rsidR="00E40600" w:rsidRPr="00E40600" w14:paraId="392BE303" w14:textId="77777777" w:rsidTr="00E40600">
        <w:tc>
          <w:tcPr>
            <w:tcW w:w="273" w:type="pct"/>
            <w:shd w:val="clear" w:color="auto" w:fill="auto"/>
          </w:tcPr>
          <w:p w14:paraId="6B032FC6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3.</w:t>
            </w:r>
          </w:p>
        </w:tc>
        <w:tc>
          <w:tcPr>
            <w:tcW w:w="3174" w:type="pct"/>
            <w:shd w:val="clear" w:color="auto" w:fill="auto"/>
          </w:tcPr>
          <w:p w14:paraId="744CB7F0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 w:rsidRPr="00E40600">
              <w:rPr>
                <w:bCs/>
                <w:iCs/>
              </w:rPr>
              <w:t xml:space="preserve">Функциональная мебель для хранения наглядных учебных </w:t>
            </w:r>
            <w:r w:rsidRPr="00E40600">
              <w:rPr>
                <w:bCs/>
                <w:iCs/>
              </w:rPr>
              <w:lastRenderedPageBreak/>
              <w:t>пособий</w:t>
            </w:r>
          </w:p>
        </w:tc>
        <w:tc>
          <w:tcPr>
            <w:tcW w:w="1553" w:type="pct"/>
            <w:shd w:val="clear" w:color="auto" w:fill="auto"/>
          </w:tcPr>
          <w:p w14:paraId="3E395984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lastRenderedPageBreak/>
              <w:t>Шкаф для хранения</w:t>
            </w:r>
          </w:p>
        </w:tc>
      </w:tr>
      <w:tr w:rsidR="00E40600" w:rsidRPr="00E40600" w14:paraId="0E64FE21" w14:textId="77777777" w:rsidTr="00E4060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0BD8F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eastAsia="en-US"/>
              </w:rPr>
              <w:t xml:space="preserve">Дополнительное оборудование </w:t>
            </w:r>
          </w:p>
        </w:tc>
      </w:tr>
      <w:tr w:rsidR="00E40600" w:rsidRPr="00E40600" w14:paraId="07B3E94C" w14:textId="77777777" w:rsidTr="00E4060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5F009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65E03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Доска ученическая</w:t>
            </w:r>
          </w:p>
        </w:tc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183A4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Меловая</w:t>
            </w:r>
          </w:p>
        </w:tc>
      </w:tr>
      <w:tr w:rsidR="00E40600" w:rsidRPr="00E40600" w14:paraId="3CB24777" w14:textId="77777777" w:rsidTr="00E4060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9BD5D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val="en-US" w:eastAsia="en-US"/>
              </w:rPr>
              <w:t xml:space="preserve">II </w:t>
            </w:r>
            <w:r w:rsidRPr="00E40600">
              <w:rPr>
                <w:b/>
                <w:bCs/>
                <w:iCs/>
                <w:szCs w:val="28"/>
                <w:lang w:eastAsia="en-US"/>
              </w:rPr>
              <w:t>Технические средства</w:t>
            </w:r>
          </w:p>
        </w:tc>
      </w:tr>
      <w:tr w:rsidR="00E40600" w:rsidRPr="00E40600" w14:paraId="43826B7A" w14:textId="77777777" w:rsidTr="00E4060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C804A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eastAsia="en-US"/>
              </w:rPr>
              <w:t>Основное оборудование</w:t>
            </w:r>
            <w:r w:rsidRPr="00E40600">
              <w:rPr>
                <w:i/>
                <w:color w:val="FF0000"/>
                <w:szCs w:val="28"/>
                <w:lang w:eastAsia="en-US"/>
              </w:rPr>
              <w:t xml:space="preserve"> </w:t>
            </w:r>
          </w:p>
        </w:tc>
      </w:tr>
      <w:tr w:rsidR="00E40600" w:rsidRPr="00E40600" w14:paraId="34D4C0C6" w14:textId="77777777" w:rsidTr="00E40600">
        <w:tc>
          <w:tcPr>
            <w:tcW w:w="273" w:type="pct"/>
            <w:shd w:val="clear" w:color="auto" w:fill="auto"/>
          </w:tcPr>
          <w:p w14:paraId="7D6203EE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174" w:type="pct"/>
            <w:shd w:val="clear" w:color="auto" w:fill="auto"/>
          </w:tcPr>
          <w:p w14:paraId="343DAEC8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Cs/>
                <w:iCs/>
              </w:rPr>
              <w:t>Компьютер (ноутбук) с лицензионным программным обеспечением</w:t>
            </w:r>
          </w:p>
        </w:tc>
        <w:tc>
          <w:tcPr>
            <w:tcW w:w="1553" w:type="pct"/>
            <w:shd w:val="clear" w:color="auto" w:fill="auto"/>
          </w:tcPr>
          <w:p w14:paraId="3D670918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Компьютер с лицензионным программным обеспечением</w:t>
            </w:r>
          </w:p>
        </w:tc>
      </w:tr>
      <w:tr w:rsidR="00E40600" w:rsidRPr="00E40600" w14:paraId="28802DD5" w14:textId="77777777" w:rsidTr="00E40600">
        <w:tc>
          <w:tcPr>
            <w:tcW w:w="273" w:type="pct"/>
            <w:shd w:val="clear" w:color="auto" w:fill="auto"/>
          </w:tcPr>
          <w:p w14:paraId="60F44AB6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2.</w:t>
            </w:r>
          </w:p>
        </w:tc>
        <w:tc>
          <w:tcPr>
            <w:tcW w:w="3174" w:type="pct"/>
            <w:shd w:val="clear" w:color="auto" w:fill="auto"/>
          </w:tcPr>
          <w:p w14:paraId="16E31FB5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Cs/>
                <w:iCs/>
              </w:rPr>
              <w:t>Оборудование для отображения графической информации и ее коллективного просмотра</w:t>
            </w:r>
          </w:p>
        </w:tc>
        <w:tc>
          <w:tcPr>
            <w:tcW w:w="1553" w:type="pct"/>
            <w:shd w:val="clear" w:color="auto" w:fill="auto"/>
          </w:tcPr>
          <w:p w14:paraId="22441256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Телевизор</w:t>
            </w:r>
          </w:p>
        </w:tc>
      </w:tr>
      <w:tr w:rsidR="00E40600" w:rsidRPr="00E40600" w14:paraId="790C467D" w14:textId="77777777" w:rsidTr="00E40600">
        <w:tc>
          <w:tcPr>
            <w:tcW w:w="273" w:type="pct"/>
            <w:shd w:val="clear" w:color="auto" w:fill="auto"/>
          </w:tcPr>
          <w:p w14:paraId="586B0DE2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3.</w:t>
            </w:r>
          </w:p>
        </w:tc>
        <w:tc>
          <w:tcPr>
            <w:tcW w:w="3174" w:type="pct"/>
            <w:shd w:val="clear" w:color="auto" w:fill="auto"/>
          </w:tcPr>
          <w:p w14:paraId="1E007836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 w:rsidRPr="00E40600">
              <w:rPr>
                <w:bCs/>
                <w:iCs/>
              </w:rPr>
              <w:t>Микроскоп</w:t>
            </w:r>
          </w:p>
        </w:tc>
        <w:tc>
          <w:tcPr>
            <w:tcW w:w="1553" w:type="pct"/>
            <w:shd w:val="clear" w:color="auto" w:fill="auto"/>
          </w:tcPr>
          <w:p w14:paraId="131072AE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proofErr w:type="spellStart"/>
            <w:r w:rsidRPr="00E40600">
              <w:rPr>
                <w:iCs/>
                <w:szCs w:val="28"/>
                <w:lang w:eastAsia="en-US"/>
              </w:rPr>
              <w:t>МикМед</w:t>
            </w:r>
            <w:proofErr w:type="spellEnd"/>
            <w:r w:rsidRPr="00E40600">
              <w:rPr>
                <w:iCs/>
                <w:szCs w:val="28"/>
                <w:lang w:eastAsia="en-US"/>
              </w:rPr>
              <w:t>, монокулярный</w:t>
            </w:r>
          </w:p>
        </w:tc>
      </w:tr>
      <w:tr w:rsidR="00E40600" w:rsidRPr="00E40600" w14:paraId="7DB31551" w14:textId="77777777" w:rsidTr="00E40600">
        <w:tc>
          <w:tcPr>
            <w:tcW w:w="5000" w:type="pct"/>
            <w:gridSpan w:val="3"/>
            <w:shd w:val="clear" w:color="auto" w:fill="auto"/>
          </w:tcPr>
          <w:p w14:paraId="66F91BF9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/>
                <w:iCs/>
                <w:szCs w:val="28"/>
                <w:lang w:eastAsia="en-US"/>
              </w:rPr>
              <w:t>Дополнительное оборудование</w:t>
            </w:r>
            <w:r w:rsidRPr="00E40600">
              <w:rPr>
                <w:i/>
                <w:color w:val="FF0000"/>
                <w:szCs w:val="28"/>
                <w:lang w:eastAsia="en-US"/>
              </w:rPr>
              <w:t xml:space="preserve"> </w:t>
            </w:r>
          </w:p>
        </w:tc>
      </w:tr>
      <w:tr w:rsidR="00E40600" w:rsidRPr="00E40600" w14:paraId="603A0DBF" w14:textId="77777777" w:rsidTr="00E40600">
        <w:trPr>
          <w:trHeight w:val="369"/>
        </w:trPr>
        <w:tc>
          <w:tcPr>
            <w:tcW w:w="273" w:type="pct"/>
            <w:shd w:val="clear" w:color="auto" w:fill="auto"/>
          </w:tcPr>
          <w:p w14:paraId="5A45B9E9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</w:t>
            </w:r>
          </w:p>
        </w:tc>
        <w:tc>
          <w:tcPr>
            <w:tcW w:w="3174" w:type="pct"/>
            <w:shd w:val="clear" w:color="auto" w:fill="auto"/>
          </w:tcPr>
          <w:p w14:paraId="3FFA18A7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i/>
                <w:szCs w:val="28"/>
                <w:lang w:eastAsia="en-US"/>
              </w:rPr>
            </w:pPr>
            <w:r w:rsidRPr="00E40600">
              <w:rPr>
                <w:bCs/>
                <w:lang w:eastAsia="ar-SA"/>
              </w:rPr>
              <w:t xml:space="preserve">Веб-камера </w:t>
            </w:r>
          </w:p>
        </w:tc>
        <w:tc>
          <w:tcPr>
            <w:tcW w:w="1553" w:type="pct"/>
            <w:shd w:val="clear" w:color="auto" w:fill="auto"/>
          </w:tcPr>
          <w:p w14:paraId="7890A5EB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Для монокулярного микроскопа</w:t>
            </w:r>
          </w:p>
        </w:tc>
      </w:tr>
      <w:tr w:rsidR="00E40600" w:rsidRPr="00E40600" w14:paraId="41AABA4E" w14:textId="77777777" w:rsidTr="00E40600">
        <w:tc>
          <w:tcPr>
            <w:tcW w:w="5000" w:type="pct"/>
            <w:gridSpan w:val="3"/>
            <w:shd w:val="clear" w:color="auto" w:fill="auto"/>
          </w:tcPr>
          <w:p w14:paraId="2E2E4F73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val="en-US" w:eastAsia="en-US"/>
              </w:rPr>
              <w:t>III</w:t>
            </w:r>
            <w:r w:rsidRPr="00E40600">
              <w:rPr>
                <w:b/>
                <w:bCs/>
                <w:iCs/>
                <w:szCs w:val="28"/>
                <w:lang w:eastAsia="en-US"/>
              </w:rPr>
              <w:t xml:space="preserve"> Демонстрационные учебно-наглядные пособия</w:t>
            </w:r>
          </w:p>
        </w:tc>
      </w:tr>
      <w:tr w:rsidR="00E40600" w:rsidRPr="00E40600" w14:paraId="7861B5CF" w14:textId="77777777" w:rsidTr="00E40600">
        <w:tc>
          <w:tcPr>
            <w:tcW w:w="5000" w:type="pct"/>
            <w:gridSpan w:val="3"/>
            <w:shd w:val="clear" w:color="auto" w:fill="auto"/>
          </w:tcPr>
          <w:p w14:paraId="4DBA1FC5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eastAsia="en-US"/>
              </w:rPr>
              <w:t xml:space="preserve">Основное оборудование </w:t>
            </w:r>
          </w:p>
        </w:tc>
      </w:tr>
      <w:tr w:rsidR="00E40600" w:rsidRPr="00E40600" w14:paraId="14620C11" w14:textId="77777777" w:rsidTr="00E40600">
        <w:tc>
          <w:tcPr>
            <w:tcW w:w="273" w:type="pct"/>
            <w:shd w:val="clear" w:color="auto" w:fill="auto"/>
          </w:tcPr>
          <w:p w14:paraId="5788BFF5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174" w:type="pct"/>
            <w:shd w:val="clear" w:color="auto" w:fill="auto"/>
          </w:tcPr>
          <w:p w14:paraId="3438FA4A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/>
                <w:szCs w:val="28"/>
                <w:lang w:eastAsia="en-US"/>
              </w:rPr>
            </w:pPr>
            <w:r w:rsidRPr="00E40600">
              <w:rPr>
                <w:bCs/>
                <w:iCs/>
              </w:rPr>
              <w:t>Комплект тематических наглядных учебных пособий</w:t>
            </w:r>
          </w:p>
        </w:tc>
        <w:tc>
          <w:tcPr>
            <w:tcW w:w="1553" w:type="pct"/>
            <w:shd w:val="clear" w:color="auto" w:fill="auto"/>
          </w:tcPr>
          <w:p w14:paraId="08E6AC06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33B2E5A0" w14:textId="77777777" w:rsidTr="00E40600">
        <w:tc>
          <w:tcPr>
            <w:tcW w:w="273" w:type="pct"/>
            <w:shd w:val="clear" w:color="auto" w:fill="auto"/>
          </w:tcPr>
          <w:p w14:paraId="1075B043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2.</w:t>
            </w:r>
          </w:p>
        </w:tc>
        <w:tc>
          <w:tcPr>
            <w:tcW w:w="3174" w:type="pct"/>
            <w:shd w:val="clear" w:color="auto" w:fill="auto"/>
          </w:tcPr>
          <w:p w14:paraId="0DF7A3C7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en-US"/>
              </w:rPr>
            </w:pPr>
            <w:r w:rsidRPr="00E40600">
              <w:rPr>
                <w:lang w:eastAsia="ar-SA"/>
              </w:rPr>
              <w:t>Микропрепараты – комплексы по всем темам</w:t>
            </w:r>
          </w:p>
        </w:tc>
        <w:tc>
          <w:tcPr>
            <w:tcW w:w="1553" w:type="pct"/>
            <w:shd w:val="clear" w:color="auto" w:fill="auto"/>
          </w:tcPr>
          <w:p w14:paraId="7052CDED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lang w:eastAsia="en-US"/>
              </w:rPr>
            </w:pPr>
            <w:r w:rsidRPr="00E40600">
              <w:rPr>
                <w:lang w:eastAsia="en-US"/>
              </w:rPr>
              <w:t>нет</w:t>
            </w:r>
          </w:p>
        </w:tc>
      </w:tr>
    </w:tbl>
    <w:p w14:paraId="711FED95" w14:textId="77777777" w:rsidR="00E40600" w:rsidRPr="00E40600" w:rsidRDefault="00E40600" w:rsidP="00E40600">
      <w:pPr>
        <w:widowControl/>
        <w:suppressAutoHyphens/>
        <w:spacing w:line="276" w:lineRule="auto"/>
        <w:ind w:firstLine="0"/>
        <w:rPr>
          <w:bCs/>
          <w:iCs/>
          <w:color w:val="FF0000"/>
        </w:rPr>
      </w:pPr>
    </w:p>
    <w:p w14:paraId="70EA71C0" w14:textId="77777777" w:rsidR="00E40600" w:rsidRPr="00E40600" w:rsidRDefault="00E40600" w:rsidP="00E40600">
      <w:pPr>
        <w:widowControl/>
        <w:suppressAutoHyphens/>
        <w:ind w:firstLine="0"/>
        <w:rPr>
          <w:bCs/>
        </w:rPr>
      </w:pPr>
      <w:r w:rsidRPr="00E40600">
        <w:rPr>
          <w:bCs/>
          <w:iCs/>
        </w:rPr>
        <w:t>Лаборатория</w:t>
      </w:r>
      <w:r w:rsidRPr="00E40600">
        <w:t xml:space="preserve"> </w:t>
      </w:r>
      <w:r w:rsidRPr="00E40600">
        <w:rPr>
          <w:bCs/>
        </w:rPr>
        <w:t>лабораторных морфологических методов исследований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6597"/>
        <w:gridCol w:w="3148"/>
      </w:tblGrid>
      <w:tr w:rsidR="00E40600" w:rsidRPr="00E40600" w14:paraId="642FB09F" w14:textId="77777777" w:rsidTr="00E40600">
        <w:tc>
          <w:tcPr>
            <w:tcW w:w="273" w:type="pct"/>
            <w:shd w:val="clear" w:color="auto" w:fill="auto"/>
            <w:vAlign w:val="center"/>
          </w:tcPr>
          <w:p w14:paraId="6D1ABFEB" w14:textId="77777777" w:rsidR="00E40600" w:rsidRPr="00E40600" w:rsidRDefault="00E40600" w:rsidP="00E40600">
            <w:pPr>
              <w:widowControl/>
              <w:snapToGrid w:val="0"/>
              <w:ind w:firstLine="0"/>
              <w:jc w:val="center"/>
              <w:rPr>
                <w:iCs/>
                <w:szCs w:val="28"/>
                <w:lang w:eastAsia="en-US"/>
              </w:rPr>
            </w:pPr>
            <w:bookmarkStart w:id="3" w:name="_Hlk135233837"/>
            <w:r w:rsidRPr="00E40600">
              <w:rPr>
                <w:iCs/>
                <w:szCs w:val="28"/>
                <w:lang w:eastAsia="en-US"/>
              </w:rPr>
              <w:t>№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36418D3D" w14:textId="77777777" w:rsidR="00E40600" w:rsidRPr="00E40600" w:rsidRDefault="00E40600" w:rsidP="00E40600">
            <w:pPr>
              <w:widowControl/>
              <w:snapToGrid w:val="0"/>
              <w:ind w:firstLine="0"/>
              <w:jc w:val="center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Наименование оборудования</w:t>
            </w:r>
          </w:p>
        </w:tc>
        <w:tc>
          <w:tcPr>
            <w:tcW w:w="1527" w:type="pct"/>
            <w:shd w:val="clear" w:color="auto" w:fill="auto"/>
            <w:vAlign w:val="center"/>
          </w:tcPr>
          <w:p w14:paraId="0BD4222C" w14:textId="77777777" w:rsidR="00E40600" w:rsidRPr="00E40600" w:rsidRDefault="00E40600" w:rsidP="00E40600">
            <w:pPr>
              <w:widowControl/>
              <w:snapToGrid w:val="0"/>
              <w:ind w:firstLine="0"/>
              <w:jc w:val="center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Техническое описание</w:t>
            </w:r>
          </w:p>
        </w:tc>
      </w:tr>
      <w:tr w:rsidR="00E40600" w:rsidRPr="00E40600" w14:paraId="1C6B363C" w14:textId="77777777" w:rsidTr="00E40600">
        <w:trPr>
          <w:trHeight w:val="278"/>
        </w:trPr>
        <w:tc>
          <w:tcPr>
            <w:tcW w:w="5000" w:type="pct"/>
            <w:gridSpan w:val="3"/>
            <w:shd w:val="clear" w:color="auto" w:fill="auto"/>
          </w:tcPr>
          <w:p w14:paraId="1497BE46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val="en-US" w:eastAsia="en-US"/>
              </w:rPr>
              <w:t>I</w:t>
            </w:r>
            <w:r w:rsidRPr="00E40600">
              <w:rPr>
                <w:b/>
                <w:bCs/>
                <w:iCs/>
                <w:szCs w:val="28"/>
                <w:lang w:eastAsia="en-US"/>
              </w:rPr>
              <w:t xml:space="preserve"> Специализированная мебель и системы хранения</w:t>
            </w:r>
          </w:p>
        </w:tc>
      </w:tr>
      <w:tr w:rsidR="00E40600" w:rsidRPr="00E40600" w14:paraId="6C2A3803" w14:textId="77777777" w:rsidTr="00E40600">
        <w:trPr>
          <w:trHeight w:val="277"/>
        </w:trPr>
        <w:tc>
          <w:tcPr>
            <w:tcW w:w="5000" w:type="pct"/>
            <w:gridSpan w:val="3"/>
            <w:shd w:val="clear" w:color="auto" w:fill="auto"/>
          </w:tcPr>
          <w:p w14:paraId="580C551E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eastAsia="en-US"/>
              </w:rPr>
              <w:t>Основное оборудование</w:t>
            </w:r>
          </w:p>
        </w:tc>
      </w:tr>
      <w:tr w:rsidR="00E40600" w:rsidRPr="00E40600" w14:paraId="0FFB8D68" w14:textId="77777777" w:rsidTr="00E40600">
        <w:tc>
          <w:tcPr>
            <w:tcW w:w="273" w:type="pct"/>
            <w:shd w:val="clear" w:color="auto" w:fill="auto"/>
          </w:tcPr>
          <w:p w14:paraId="2AB3BC4F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4C4BE7DC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Cs/>
                <w:iCs/>
              </w:rPr>
              <w:t>Функциональная мебель для обеспечения посадочных мест по количеству обучающихся</w:t>
            </w:r>
          </w:p>
        </w:tc>
        <w:tc>
          <w:tcPr>
            <w:tcW w:w="1527" w:type="pct"/>
            <w:shd w:val="clear" w:color="auto" w:fill="auto"/>
          </w:tcPr>
          <w:p w14:paraId="170AAF80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Стол/стул/ ученические</w:t>
            </w:r>
          </w:p>
        </w:tc>
      </w:tr>
      <w:tr w:rsidR="00E40600" w:rsidRPr="00E40600" w14:paraId="55C1A717" w14:textId="77777777" w:rsidTr="00E40600">
        <w:tc>
          <w:tcPr>
            <w:tcW w:w="273" w:type="pct"/>
            <w:shd w:val="clear" w:color="auto" w:fill="auto"/>
          </w:tcPr>
          <w:p w14:paraId="406C8255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1DD0CF86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 w:rsidRPr="00E40600">
              <w:rPr>
                <w:bCs/>
                <w:iCs/>
              </w:rPr>
              <w:t>Функциональная мебель для оборудования рабочего места преподавателя</w:t>
            </w:r>
          </w:p>
        </w:tc>
        <w:tc>
          <w:tcPr>
            <w:tcW w:w="1527" w:type="pct"/>
            <w:shd w:val="clear" w:color="auto" w:fill="auto"/>
          </w:tcPr>
          <w:p w14:paraId="6EB5F695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Стол/стул</w:t>
            </w:r>
          </w:p>
        </w:tc>
      </w:tr>
      <w:tr w:rsidR="00E40600" w:rsidRPr="00E40600" w14:paraId="20654369" w14:textId="77777777" w:rsidTr="00E40600">
        <w:tc>
          <w:tcPr>
            <w:tcW w:w="273" w:type="pct"/>
            <w:shd w:val="clear" w:color="auto" w:fill="auto"/>
          </w:tcPr>
          <w:p w14:paraId="01340C07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3.</w:t>
            </w:r>
          </w:p>
        </w:tc>
        <w:tc>
          <w:tcPr>
            <w:tcW w:w="3200" w:type="pct"/>
            <w:shd w:val="clear" w:color="auto" w:fill="auto"/>
          </w:tcPr>
          <w:p w14:paraId="44BE26E2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 w:rsidRPr="00E40600">
              <w:rPr>
                <w:bCs/>
                <w:iCs/>
              </w:rPr>
              <w:t>Функциональная мебель для хранения наглядных учебных пособий</w:t>
            </w:r>
          </w:p>
        </w:tc>
        <w:tc>
          <w:tcPr>
            <w:tcW w:w="1527" w:type="pct"/>
            <w:shd w:val="clear" w:color="auto" w:fill="auto"/>
          </w:tcPr>
          <w:p w14:paraId="4DE68ABD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Шкаф для хранения</w:t>
            </w:r>
          </w:p>
        </w:tc>
      </w:tr>
      <w:tr w:rsidR="00E40600" w:rsidRPr="00E40600" w14:paraId="611E778E" w14:textId="77777777" w:rsidTr="00E4060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7E94F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eastAsia="en-US"/>
              </w:rPr>
              <w:t xml:space="preserve">Дополнительное оборудование </w:t>
            </w:r>
          </w:p>
        </w:tc>
      </w:tr>
      <w:tr w:rsidR="00E40600" w:rsidRPr="00E40600" w14:paraId="46009BE3" w14:textId="77777777" w:rsidTr="00E4060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D6617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26297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Доска ученическая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CF35A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Меловая</w:t>
            </w:r>
          </w:p>
        </w:tc>
      </w:tr>
      <w:tr w:rsidR="00E40600" w:rsidRPr="00E40600" w14:paraId="7CC848D8" w14:textId="77777777" w:rsidTr="00E4060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9254A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val="en-US" w:eastAsia="en-US"/>
              </w:rPr>
              <w:t xml:space="preserve">II </w:t>
            </w:r>
            <w:r w:rsidRPr="00E40600">
              <w:rPr>
                <w:b/>
                <w:bCs/>
                <w:iCs/>
                <w:szCs w:val="28"/>
                <w:lang w:eastAsia="en-US"/>
              </w:rPr>
              <w:t>Технические средства</w:t>
            </w:r>
          </w:p>
        </w:tc>
      </w:tr>
      <w:tr w:rsidR="00E40600" w:rsidRPr="00E40600" w14:paraId="4204886E" w14:textId="77777777" w:rsidTr="00E4060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F72D1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eastAsia="en-US"/>
              </w:rPr>
              <w:t>Основное оборудование</w:t>
            </w:r>
            <w:r w:rsidRPr="00E40600">
              <w:rPr>
                <w:i/>
                <w:color w:val="FF0000"/>
                <w:szCs w:val="28"/>
                <w:lang w:eastAsia="en-US"/>
              </w:rPr>
              <w:t xml:space="preserve"> </w:t>
            </w:r>
          </w:p>
        </w:tc>
      </w:tr>
      <w:tr w:rsidR="00E40600" w:rsidRPr="00E40600" w14:paraId="3CFEB008" w14:textId="77777777" w:rsidTr="00E40600">
        <w:tc>
          <w:tcPr>
            <w:tcW w:w="273" w:type="pct"/>
            <w:shd w:val="clear" w:color="auto" w:fill="auto"/>
          </w:tcPr>
          <w:p w14:paraId="42F2A8E5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72463739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Cs/>
                <w:iCs/>
              </w:rPr>
              <w:t>Компьютер (ноутбук) с лицензионным программным обеспечением</w:t>
            </w:r>
          </w:p>
        </w:tc>
        <w:tc>
          <w:tcPr>
            <w:tcW w:w="1527" w:type="pct"/>
            <w:shd w:val="clear" w:color="auto" w:fill="auto"/>
          </w:tcPr>
          <w:p w14:paraId="0AC18457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Компьютер с лицензионным программным обеспечением</w:t>
            </w:r>
          </w:p>
        </w:tc>
      </w:tr>
      <w:tr w:rsidR="00E40600" w:rsidRPr="00E40600" w14:paraId="2DD68CAE" w14:textId="77777777" w:rsidTr="00E40600">
        <w:tc>
          <w:tcPr>
            <w:tcW w:w="273" w:type="pct"/>
            <w:shd w:val="clear" w:color="auto" w:fill="auto"/>
          </w:tcPr>
          <w:p w14:paraId="11B4061D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425B4CE5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Cs/>
                <w:iCs/>
              </w:rPr>
              <w:t>Оборудование для отображения графической информации и ее коллективного просмотра</w:t>
            </w:r>
          </w:p>
        </w:tc>
        <w:tc>
          <w:tcPr>
            <w:tcW w:w="1527" w:type="pct"/>
            <w:shd w:val="clear" w:color="auto" w:fill="auto"/>
          </w:tcPr>
          <w:p w14:paraId="43A1B62C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Телевизор</w:t>
            </w:r>
          </w:p>
        </w:tc>
      </w:tr>
      <w:tr w:rsidR="00E40600" w:rsidRPr="00E40600" w14:paraId="75DA4975" w14:textId="77777777" w:rsidTr="00E40600">
        <w:tc>
          <w:tcPr>
            <w:tcW w:w="273" w:type="pct"/>
            <w:shd w:val="clear" w:color="auto" w:fill="auto"/>
          </w:tcPr>
          <w:p w14:paraId="1ADFA8C2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3.</w:t>
            </w:r>
          </w:p>
        </w:tc>
        <w:tc>
          <w:tcPr>
            <w:tcW w:w="3200" w:type="pct"/>
            <w:shd w:val="clear" w:color="auto" w:fill="auto"/>
          </w:tcPr>
          <w:p w14:paraId="1159E123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 w:rsidRPr="00E40600">
              <w:rPr>
                <w:bCs/>
                <w:iCs/>
              </w:rPr>
              <w:t>Микроскоп</w:t>
            </w:r>
          </w:p>
        </w:tc>
        <w:tc>
          <w:tcPr>
            <w:tcW w:w="1527" w:type="pct"/>
            <w:shd w:val="clear" w:color="auto" w:fill="auto"/>
          </w:tcPr>
          <w:p w14:paraId="401EBA35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proofErr w:type="spellStart"/>
            <w:r w:rsidRPr="00E40600">
              <w:rPr>
                <w:iCs/>
                <w:szCs w:val="28"/>
                <w:lang w:eastAsia="en-US"/>
              </w:rPr>
              <w:t>МикМед</w:t>
            </w:r>
            <w:proofErr w:type="spellEnd"/>
            <w:r w:rsidRPr="00E40600">
              <w:rPr>
                <w:iCs/>
                <w:szCs w:val="28"/>
                <w:lang w:eastAsia="en-US"/>
              </w:rPr>
              <w:t xml:space="preserve">, монокулярный </w:t>
            </w:r>
          </w:p>
        </w:tc>
      </w:tr>
      <w:tr w:rsidR="00E40600" w:rsidRPr="00E40600" w14:paraId="25D9FD5E" w14:textId="77777777" w:rsidTr="00E40600">
        <w:tc>
          <w:tcPr>
            <w:tcW w:w="5000" w:type="pct"/>
            <w:gridSpan w:val="3"/>
            <w:shd w:val="clear" w:color="auto" w:fill="auto"/>
          </w:tcPr>
          <w:p w14:paraId="52411546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/>
                <w:iCs/>
                <w:szCs w:val="28"/>
                <w:lang w:eastAsia="en-US"/>
              </w:rPr>
              <w:t>Дополнительное оборудование</w:t>
            </w:r>
          </w:p>
        </w:tc>
      </w:tr>
      <w:tr w:rsidR="00E40600" w:rsidRPr="00E40600" w14:paraId="2004F720" w14:textId="77777777" w:rsidTr="00E40600">
        <w:tc>
          <w:tcPr>
            <w:tcW w:w="273" w:type="pct"/>
            <w:shd w:val="clear" w:color="auto" w:fill="auto"/>
          </w:tcPr>
          <w:p w14:paraId="36D9B7F2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</w:t>
            </w:r>
          </w:p>
        </w:tc>
        <w:tc>
          <w:tcPr>
            <w:tcW w:w="3200" w:type="pct"/>
            <w:shd w:val="clear" w:color="auto" w:fill="auto"/>
          </w:tcPr>
          <w:p w14:paraId="59728C9D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i/>
                <w:szCs w:val="28"/>
                <w:lang w:eastAsia="en-US"/>
              </w:rPr>
            </w:pPr>
            <w:r w:rsidRPr="00E40600">
              <w:rPr>
                <w:bCs/>
                <w:lang w:eastAsia="ar-SA"/>
              </w:rPr>
              <w:t xml:space="preserve">Веб-камера </w:t>
            </w:r>
          </w:p>
        </w:tc>
        <w:tc>
          <w:tcPr>
            <w:tcW w:w="1527" w:type="pct"/>
            <w:shd w:val="clear" w:color="auto" w:fill="auto"/>
          </w:tcPr>
          <w:p w14:paraId="1A894ABD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Для монокулярного микроскопа</w:t>
            </w:r>
          </w:p>
        </w:tc>
      </w:tr>
      <w:tr w:rsidR="00E40600" w:rsidRPr="00E40600" w14:paraId="2130617D" w14:textId="77777777" w:rsidTr="00E40600">
        <w:trPr>
          <w:trHeight w:val="278"/>
        </w:trPr>
        <w:tc>
          <w:tcPr>
            <w:tcW w:w="5000" w:type="pct"/>
            <w:gridSpan w:val="3"/>
            <w:shd w:val="clear" w:color="auto" w:fill="auto"/>
          </w:tcPr>
          <w:p w14:paraId="79893E85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val="en-US" w:eastAsia="en-US"/>
              </w:rPr>
              <w:t>III</w:t>
            </w:r>
            <w:r w:rsidRPr="00E40600">
              <w:rPr>
                <w:b/>
                <w:bCs/>
                <w:iCs/>
                <w:szCs w:val="28"/>
                <w:lang w:eastAsia="en-US"/>
              </w:rPr>
              <w:t xml:space="preserve"> Специализированное оборудование, мебель и системы хранения</w:t>
            </w:r>
          </w:p>
        </w:tc>
      </w:tr>
      <w:tr w:rsidR="00E40600" w:rsidRPr="00E40600" w14:paraId="494709F1" w14:textId="77777777" w:rsidTr="00E40600">
        <w:trPr>
          <w:trHeight w:val="277"/>
        </w:trPr>
        <w:tc>
          <w:tcPr>
            <w:tcW w:w="5000" w:type="pct"/>
            <w:gridSpan w:val="3"/>
            <w:shd w:val="clear" w:color="auto" w:fill="auto"/>
          </w:tcPr>
          <w:p w14:paraId="5818C4E9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eastAsia="en-US"/>
              </w:rPr>
              <w:t xml:space="preserve">Основное оборудование </w:t>
            </w:r>
          </w:p>
        </w:tc>
      </w:tr>
      <w:tr w:rsidR="00E40600" w:rsidRPr="00E40600" w14:paraId="772314FB" w14:textId="77777777" w:rsidTr="00E40600">
        <w:tc>
          <w:tcPr>
            <w:tcW w:w="273" w:type="pct"/>
            <w:shd w:val="clear" w:color="auto" w:fill="auto"/>
          </w:tcPr>
          <w:p w14:paraId="45554096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729B92C1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Санный микротом</w:t>
            </w:r>
          </w:p>
        </w:tc>
        <w:tc>
          <w:tcPr>
            <w:tcW w:w="1527" w:type="pct"/>
            <w:shd w:val="clear" w:color="auto" w:fill="auto"/>
          </w:tcPr>
          <w:p w14:paraId="5559F544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МС-1</w:t>
            </w:r>
          </w:p>
        </w:tc>
      </w:tr>
      <w:tr w:rsidR="00E40600" w:rsidRPr="00E40600" w14:paraId="5A3B5A3C" w14:textId="77777777" w:rsidTr="00E4060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8D4E0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eastAsia="en-US"/>
              </w:rPr>
              <w:t>Дополнительное оборудование</w:t>
            </w:r>
          </w:p>
        </w:tc>
      </w:tr>
      <w:tr w:rsidR="00E40600" w:rsidRPr="00E40600" w14:paraId="1F0DAC49" w14:textId="77777777" w:rsidTr="00E40600">
        <w:tc>
          <w:tcPr>
            <w:tcW w:w="273" w:type="pct"/>
            <w:shd w:val="clear" w:color="auto" w:fill="auto"/>
          </w:tcPr>
          <w:p w14:paraId="320186DD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7F9FA8AB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proofErr w:type="spellStart"/>
            <w:r w:rsidRPr="00E40600">
              <w:rPr>
                <w:iCs/>
                <w:szCs w:val="28"/>
                <w:lang w:eastAsia="en-US"/>
              </w:rPr>
              <w:t>Термостолик</w:t>
            </w:r>
            <w:proofErr w:type="spellEnd"/>
          </w:p>
        </w:tc>
        <w:tc>
          <w:tcPr>
            <w:tcW w:w="1527" w:type="pct"/>
            <w:shd w:val="clear" w:color="auto" w:fill="auto"/>
          </w:tcPr>
          <w:p w14:paraId="2B16A6E7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00C5C6A0" w14:textId="77777777" w:rsidTr="00E40600">
        <w:tc>
          <w:tcPr>
            <w:tcW w:w="273" w:type="pct"/>
            <w:shd w:val="clear" w:color="auto" w:fill="auto"/>
          </w:tcPr>
          <w:p w14:paraId="6A97211E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42DE695E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proofErr w:type="spellStart"/>
            <w:r w:rsidRPr="00E40600">
              <w:rPr>
                <w:bCs/>
                <w:iCs/>
              </w:rPr>
              <w:t>Термобаня</w:t>
            </w:r>
            <w:proofErr w:type="spellEnd"/>
          </w:p>
        </w:tc>
        <w:tc>
          <w:tcPr>
            <w:tcW w:w="1527" w:type="pct"/>
            <w:shd w:val="clear" w:color="auto" w:fill="auto"/>
          </w:tcPr>
          <w:p w14:paraId="697D2372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4313C3AD" w14:textId="77777777" w:rsidTr="00E40600">
        <w:trPr>
          <w:trHeight w:val="278"/>
        </w:trPr>
        <w:tc>
          <w:tcPr>
            <w:tcW w:w="5000" w:type="pct"/>
            <w:gridSpan w:val="3"/>
            <w:shd w:val="clear" w:color="auto" w:fill="auto"/>
          </w:tcPr>
          <w:p w14:paraId="3E61A56B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val="en-US" w:eastAsia="en-US"/>
              </w:rPr>
              <w:t>IV</w:t>
            </w:r>
            <w:r w:rsidRPr="00E40600">
              <w:rPr>
                <w:b/>
                <w:bCs/>
                <w:iCs/>
                <w:szCs w:val="28"/>
                <w:lang w:eastAsia="en-US"/>
              </w:rPr>
              <w:t xml:space="preserve"> Демонстрационные учебно-наглядные пособия</w:t>
            </w:r>
          </w:p>
        </w:tc>
      </w:tr>
      <w:tr w:rsidR="00E40600" w:rsidRPr="00E40600" w14:paraId="79586C61" w14:textId="77777777" w:rsidTr="00E40600">
        <w:trPr>
          <w:trHeight w:val="277"/>
        </w:trPr>
        <w:tc>
          <w:tcPr>
            <w:tcW w:w="5000" w:type="pct"/>
            <w:gridSpan w:val="3"/>
            <w:shd w:val="clear" w:color="auto" w:fill="auto"/>
          </w:tcPr>
          <w:p w14:paraId="6846A5ED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eastAsia="en-US"/>
              </w:rPr>
              <w:t>Основное оборудование</w:t>
            </w:r>
          </w:p>
        </w:tc>
      </w:tr>
      <w:tr w:rsidR="00E40600" w:rsidRPr="00E40600" w14:paraId="2A605A8B" w14:textId="77777777" w:rsidTr="00E40600">
        <w:tc>
          <w:tcPr>
            <w:tcW w:w="273" w:type="pct"/>
            <w:shd w:val="clear" w:color="auto" w:fill="auto"/>
          </w:tcPr>
          <w:p w14:paraId="5042CC09" w14:textId="77777777" w:rsidR="00E40600" w:rsidRPr="00E40600" w:rsidRDefault="00E40600" w:rsidP="004A3563">
            <w:pPr>
              <w:widowControl/>
              <w:numPr>
                <w:ilvl w:val="0"/>
                <w:numId w:val="15"/>
              </w:numPr>
              <w:snapToGrid w:val="0"/>
              <w:spacing w:after="200" w:line="276" w:lineRule="auto"/>
              <w:ind w:left="0" w:firstLine="0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200" w:type="pct"/>
            <w:shd w:val="clear" w:color="auto" w:fill="auto"/>
          </w:tcPr>
          <w:p w14:paraId="2D9A466B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/>
                <w:szCs w:val="28"/>
                <w:lang w:eastAsia="en-US"/>
              </w:rPr>
            </w:pPr>
            <w:r w:rsidRPr="00E40600">
              <w:rPr>
                <w:bCs/>
                <w:iCs/>
              </w:rPr>
              <w:t>Комплект тематических наглядных учебных пособий</w:t>
            </w:r>
          </w:p>
        </w:tc>
        <w:tc>
          <w:tcPr>
            <w:tcW w:w="1527" w:type="pct"/>
            <w:shd w:val="clear" w:color="auto" w:fill="auto"/>
          </w:tcPr>
          <w:p w14:paraId="128C45D9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24507011" w14:textId="77777777" w:rsidTr="00E40600">
        <w:tc>
          <w:tcPr>
            <w:tcW w:w="273" w:type="pct"/>
            <w:shd w:val="clear" w:color="auto" w:fill="auto"/>
          </w:tcPr>
          <w:p w14:paraId="4D7E4FA0" w14:textId="77777777" w:rsidR="00E40600" w:rsidRPr="00E40600" w:rsidRDefault="00E40600" w:rsidP="004A3563">
            <w:pPr>
              <w:widowControl/>
              <w:numPr>
                <w:ilvl w:val="0"/>
                <w:numId w:val="15"/>
              </w:numPr>
              <w:snapToGrid w:val="0"/>
              <w:spacing w:after="200" w:line="276" w:lineRule="auto"/>
              <w:ind w:left="0" w:firstLine="0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200" w:type="pct"/>
            <w:shd w:val="clear" w:color="auto" w:fill="auto"/>
          </w:tcPr>
          <w:p w14:paraId="01C191C2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en-US"/>
              </w:rPr>
            </w:pPr>
            <w:r w:rsidRPr="00E40600">
              <w:rPr>
                <w:lang w:eastAsia="ar-SA"/>
              </w:rPr>
              <w:t>Микропрепараты – комплексы по всем темам</w:t>
            </w:r>
          </w:p>
        </w:tc>
        <w:tc>
          <w:tcPr>
            <w:tcW w:w="1527" w:type="pct"/>
            <w:shd w:val="clear" w:color="auto" w:fill="auto"/>
          </w:tcPr>
          <w:p w14:paraId="7A0170C7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lang w:eastAsia="en-US"/>
              </w:rPr>
            </w:pPr>
            <w:r w:rsidRPr="00E40600">
              <w:rPr>
                <w:lang w:eastAsia="en-US"/>
              </w:rPr>
              <w:t>нет</w:t>
            </w:r>
          </w:p>
        </w:tc>
      </w:tr>
      <w:bookmarkEnd w:id="3"/>
      <w:tr w:rsidR="00E40600" w:rsidRPr="00E40600" w14:paraId="37E52ADC" w14:textId="77777777" w:rsidTr="00E4060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80AA0" w14:textId="77777777" w:rsidR="00E40600" w:rsidRPr="00E40600" w:rsidRDefault="00E40600" w:rsidP="004A3563">
            <w:pPr>
              <w:widowControl/>
              <w:numPr>
                <w:ilvl w:val="0"/>
                <w:numId w:val="15"/>
              </w:numPr>
              <w:spacing w:after="200" w:line="276" w:lineRule="auto"/>
              <w:ind w:left="0" w:firstLine="0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7CC9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ar-SA"/>
              </w:rPr>
            </w:pPr>
            <w:r w:rsidRPr="00E40600">
              <w:rPr>
                <w:lang w:eastAsia="ar-SA"/>
              </w:rPr>
              <w:t>Стенды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BEAA3" w14:textId="77777777" w:rsidR="00E40600" w:rsidRPr="00E40600" w:rsidRDefault="00E40600" w:rsidP="00E40600">
            <w:pPr>
              <w:widowControl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0C768B6D" w14:textId="77777777" w:rsidTr="00E4060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A03E0" w14:textId="77777777" w:rsidR="00E40600" w:rsidRPr="00E40600" w:rsidRDefault="00E40600" w:rsidP="004A3563">
            <w:pPr>
              <w:widowControl/>
              <w:numPr>
                <w:ilvl w:val="0"/>
                <w:numId w:val="15"/>
              </w:numPr>
              <w:spacing w:after="200" w:line="276" w:lineRule="auto"/>
              <w:ind w:left="0" w:firstLine="0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38CEE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ar-SA"/>
              </w:rPr>
            </w:pPr>
            <w:r w:rsidRPr="00E40600">
              <w:rPr>
                <w:lang w:eastAsia="ar-SA"/>
              </w:rPr>
              <w:t>Таблицы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25729" w14:textId="77777777" w:rsidR="00E40600" w:rsidRPr="00E40600" w:rsidRDefault="00E40600" w:rsidP="00E40600">
            <w:pPr>
              <w:widowControl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4881C5B4" w14:textId="77777777" w:rsidTr="00E4060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F8BAC" w14:textId="77777777" w:rsidR="00E40600" w:rsidRPr="00E40600" w:rsidRDefault="00E40600" w:rsidP="004A3563">
            <w:pPr>
              <w:widowControl/>
              <w:numPr>
                <w:ilvl w:val="0"/>
                <w:numId w:val="15"/>
              </w:numPr>
              <w:spacing w:after="200" w:line="276" w:lineRule="auto"/>
              <w:ind w:left="0" w:firstLine="0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E0C5E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ar-SA"/>
              </w:rPr>
            </w:pPr>
            <w:r w:rsidRPr="00E40600">
              <w:rPr>
                <w:lang w:eastAsia="ar-SA"/>
              </w:rPr>
              <w:t>Шкафы для документов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D458B" w14:textId="77777777" w:rsidR="00E40600" w:rsidRPr="00E40600" w:rsidRDefault="00E40600" w:rsidP="00E40600">
            <w:pPr>
              <w:widowControl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5F64A046" w14:textId="77777777" w:rsidTr="00E4060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A6CEC" w14:textId="77777777" w:rsidR="00E40600" w:rsidRPr="00E40600" w:rsidRDefault="00E40600" w:rsidP="004A3563">
            <w:pPr>
              <w:widowControl/>
              <w:numPr>
                <w:ilvl w:val="0"/>
                <w:numId w:val="15"/>
              </w:numPr>
              <w:spacing w:after="200" w:line="276" w:lineRule="auto"/>
              <w:ind w:left="0" w:firstLine="0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16E1B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ar-SA"/>
              </w:rPr>
            </w:pPr>
            <w:r w:rsidRPr="00E40600">
              <w:rPr>
                <w:lang w:eastAsia="ar-SA"/>
              </w:rPr>
              <w:t>Аппаратура и приборы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9C983" w14:textId="77777777" w:rsidR="00E40600" w:rsidRPr="00E40600" w:rsidRDefault="00E40600" w:rsidP="00E40600">
            <w:pPr>
              <w:widowControl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06D2F668" w14:textId="77777777" w:rsidTr="00E4060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576AC" w14:textId="77777777" w:rsidR="00E40600" w:rsidRPr="00E40600" w:rsidRDefault="00E40600" w:rsidP="004A3563">
            <w:pPr>
              <w:widowControl/>
              <w:numPr>
                <w:ilvl w:val="0"/>
                <w:numId w:val="15"/>
              </w:numPr>
              <w:spacing w:after="200" w:line="276" w:lineRule="auto"/>
              <w:ind w:left="0" w:firstLine="0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664C5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ar-SA"/>
              </w:rPr>
            </w:pPr>
            <w:r w:rsidRPr="00E40600">
              <w:rPr>
                <w:lang w:eastAsia="ar-SA"/>
              </w:rPr>
              <w:t>Лабораторное и прочее оборудование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4D3ED" w14:textId="77777777" w:rsidR="00E40600" w:rsidRPr="00E40600" w:rsidRDefault="00E40600" w:rsidP="00E40600">
            <w:pPr>
              <w:widowControl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29B4B10D" w14:textId="77777777" w:rsidTr="00E4060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395F2" w14:textId="77777777" w:rsidR="00E40600" w:rsidRPr="00E40600" w:rsidRDefault="00E40600" w:rsidP="004A3563">
            <w:pPr>
              <w:widowControl/>
              <w:numPr>
                <w:ilvl w:val="0"/>
                <w:numId w:val="15"/>
              </w:numPr>
              <w:spacing w:after="200" w:line="276" w:lineRule="auto"/>
              <w:ind w:left="0" w:firstLine="0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C5E86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ar-SA"/>
              </w:rPr>
            </w:pPr>
            <w:r w:rsidRPr="00E40600">
              <w:rPr>
                <w:lang w:eastAsia="ar-SA"/>
              </w:rPr>
              <w:t>Медицинский инструментарий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30CF4" w14:textId="77777777" w:rsidR="00E40600" w:rsidRPr="00E40600" w:rsidRDefault="00E40600" w:rsidP="00E40600">
            <w:pPr>
              <w:widowControl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15F53A96" w14:textId="77777777" w:rsidTr="00E4060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91358" w14:textId="77777777" w:rsidR="00E40600" w:rsidRPr="00E40600" w:rsidRDefault="00E40600" w:rsidP="004A3563">
            <w:pPr>
              <w:widowControl/>
              <w:numPr>
                <w:ilvl w:val="0"/>
                <w:numId w:val="15"/>
              </w:numPr>
              <w:spacing w:after="200" w:line="276" w:lineRule="auto"/>
              <w:ind w:left="0" w:firstLine="0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7E5B8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ar-SA"/>
              </w:rPr>
            </w:pPr>
            <w:r w:rsidRPr="00E40600">
              <w:rPr>
                <w:lang w:eastAsia="ar-SA"/>
              </w:rPr>
              <w:t>Лабораторная посуда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49A04" w14:textId="77777777" w:rsidR="00E40600" w:rsidRPr="00E40600" w:rsidRDefault="00E40600" w:rsidP="00E40600">
            <w:pPr>
              <w:widowControl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5E308578" w14:textId="77777777" w:rsidTr="00E4060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549A1" w14:textId="77777777" w:rsidR="00E40600" w:rsidRPr="00E40600" w:rsidRDefault="00E40600" w:rsidP="004A3563">
            <w:pPr>
              <w:widowControl/>
              <w:numPr>
                <w:ilvl w:val="0"/>
                <w:numId w:val="15"/>
              </w:numPr>
              <w:spacing w:after="200" w:line="276" w:lineRule="auto"/>
              <w:ind w:left="0" w:firstLine="0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6AE15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ar-SA"/>
              </w:rPr>
            </w:pPr>
            <w:r w:rsidRPr="00E40600">
              <w:rPr>
                <w:lang w:eastAsia="ar-SA"/>
              </w:rPr>
              <w:t>Реактивы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13A91" w14:textId="77777777" w:rsidR="00E40600" w:rsidRPr="00E40600" w:rsidRDefault="00E40600" w:rsidP="00E40600">
            <w:pPr>
              <w:widowControl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20785ABD" w14:textId="77777777" w:rsidTr="00E4060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D40A9" w14:textId="77777777" w:rsidR="00E40600" w:rsidRPr="00E40600" w:rsidRDefault="00E40600" w:rsidP="004A3563">
            <w:pPr>
              <w:widowControl/>
              <w:numPr>
                <w:ilvl w:val="0"/>
                <w:numId w:val="15"/>
              </w:numPr>
              <w:spacing w:after="200" w:line="276" w:lineRule="auto"/>
              <w:ind w:left="0" w:firstLine="0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654BC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ar-SA"/>
              </w:rPr>
            </w:pPr>
            <w:r w:rsidRPr="00E40600">
              <w:rPr>
                <w:lang w:eastAsia="ar-SA"/>
              </w:rPr>
              <w:t>Расходные материалы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D72C1" w14:textId="77777777" w:rsidR="00E40600" w:rsidRPr="00E40600" w:rsidRDefault="00E40600" w:rsidP="00E40600">
            <w:pPr>
              <w:widowControl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1EFF009A" w14:textId="77777777" w:rsidTr="00E4060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DCB78" w14:textId="77777777" w:rsidR="00E40600" w:rsidRPr="00E40600" w:rsidRDefault="00E40600" w:rsidP="004A3563">
            <w:pPr>
              <w:widowControl/>
              <w:numPr>
                <w:ilvl w:val="0"/>
                <w:numId w:val="15"/>
              </w:numPr>
              <w:spacing w:after="200" w:line="276" w:lineRule="auto"/>
              <w:ind w:left="0" w:firstLine="0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38706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ar-SA"/>
              </w:rPr>
            </w:pPr>
            <w:r w:rsidRPr="00E40600">
              <w:rPr>
                <w:lang w:eastAsia="ar-SA"/>
              </w:rPr>
              <w:t>Медицинская документация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FAF26" w14:textId="77777777" w:rsidR="00E40600" w:rsidRPr="00E40600" w:rsidRDefault="00E40600" w:rsidP="00E40600">
            <w:pPr>
              <w:widowControl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</w:tbl>
    <w:p w14:paraId="37C6C579" w14:textId="77777777" w:rsidR="00E40600" w:rsidRPr="00E40600" w:rsidRDefault="00E40600" w:rsidP="00E40600">
      <w:pPr>
        <w:widowControl/>
        <w:suppressAutoHyphens/>
        <w:ind w:firstLine="0"/>
        <w:rPr>
          <w:bCs/>
        </w:rPr>
      </w:pPr>
    </w:p>
    <w:p w14:paraId="6651FEC3" w14:textId="72A76231" w:rsidR="00EA35F0" w:rsidRPr="00460D53" w:rsidRDefault="00EA35F0" w:rsidP="00DF6ED0">
      <w:pPr>
        <w:tabs>
          <w:tab w:val="left" w:pos="709"/>
          <w:tab w:val="left" w:pos="1134"/>
        </w:tabs>
        <w:ind w:firstLine="0"/>
      </w:pPr>
    </w:p>
    <w:p w14:paraId="7D91DA21" w14:textId="60119998" w:rsidR="00F81386" w:rsidRPr="00460D53" w:rsidRDefault="00F81386" w:rsidP="00F81386">
      <w:pPr>
        <w:ind w:firstLine="709"/>
        <w:rPr>
          <w:b/>
        </w:rPr>
      </w:pPr>
      <w:r w:rsidRPr="00460D53">
        <w:rPr>
          <w:b/>
        </w:rPr>
        <w:t>3.</w:t>
      </w:r>
      <w:r w:rsidR="004A4332">
        <w:rPr>
          <w:b/>
        </w:rPr>
        <w:t>3</w:t>
      </w:r>
      <w:r w:rsidRPr="00460D53">
        <w:rPr>
          <w:b/>
        </w:rPr>
        <w:t>. Формы аттестации по итогам учебной практики</w:t>
      </w:r>
    </w:p>
    <w:p w14:paraId="5F6A1A13" w14:textId="77777777" w:rsidR="00F81386" w:rsidRPr="00460D53" w:rsidRDefault="00F81386" w:rsidP="00F81386">
      <w:pPr>
        <w:tabs>
          <w:tab w:val="left" w:pos="709"/>
          <w:tab w:val="left" w:pos="1134"/>
        </w:tabs>
        <w:ind w:firstLine="709"/>
      </w:pPr>
      <w:r w:rsidRPr="00460D53">
        <w:tab/>
        <w:t xml:space="preserve">По итогам учебной практики обучающимися предоставляется следующая документация: </w:t>
      </w:r>
    </w:p>
    <w:p w14:paraId="7088F9D7" w14:textId="46A18BAC" w:rsidR="004A4332" w:rsidRDefault="00F81386" w:rsidP="00DD480D">
      <w:pPr>
        <w:widowControl/>
        <w:tabs>
          <w:tab w:val="left" w:pos="0"/>
        </w:tabs>
        <w:ind w:firstLine="0"/>
        <w:rPr>
          <w:bCs/>
        </w:rPr>
      </w:pPr>
      <w:r w:rsidRPr="00460D53">
        <w:rPr>
          <w:bCs/>
        </w:rPr>
        <w:t>- дневник учебной практики</w:t>
      </w:r>
      <w:r w:rsidR="00DD480D">
        <w:rPr>
          <w:bCs/>
        </w:rPr>
        <w:t>.</w:t>
      </w:r>
    </w:p>
    <w:p w14:paraId="44E207AD" w14:textId="77777777" w:rsidR="004A4332" w:rsidRPr="00460D53" w:rsidRDefault="004A4332" w:rsidP="00F81386">
      <w:pPr>
        <w:widowControl/>
        <w:tabs>
          <w:tab w:val="left" w:pos="0"/>
        </w:tabs>
        <w:ind w:firstLine="0"/>
        <w:rPr>
          <w:bCs/>
        </w:rPr>
      </w:pPr>
    </w:p>
    <w:p w14:paraId="019709E0" w14:textId="21AA016F" w:rsidR="00402BBD" w:rsidRDefault="00B048ED" w:rsidP="00F81386">
      <w:pPr>
        <w:ind w:firstLine="709"/>
      </w:pPr>
      <w:r>
        <w:t xml:space="preserve">Промежуточная аттестация по итогам учебной практики проводится в форме </w:t>
      </w:r>
      <w:r w:rsidR="007C092E">
        <w:t>дифференцированного зачета</w:t>
      </w:r>
      <w:r>
        <w:t>.</w:t>
      </w:r>
    </w:p>
    <w:p w14:paraId="043252EC" w14:textId="77777777" w:rsidR="00402BBD" w:rsidRDefault="00402BBD">
      <w:pPr>
        <w:widowControl/>
        <w:spacing w:after="200" w:line="276" w:lineRule="auto"/>
        <w:ind w:firstLine="0"/>
        <w:jc w:val="left"/>
      </w:pPr>
      <w:r>
        <w:br w:type="page"/>
      </w:r>
    </w:p>
    <w:p w14:paraId="6C75A89B" w14:textId="77777777" w:rsidR="00B048ED" w:rsidRDefault="002B0A5F" w:rsidP="00B048ED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0"/>
        <w:jc w:val="center"/>
        <w:outlineLvl w:val="0"/>
        <w:rPr>
          <w:b/>
          <w:caps/>
          <w:lang w:val="x-none" w:eastAsia="x-none"/>
        </w:rPr>
      </w:pPr>
      <w:r w:rsidRPr="00B048ED">
        <w:rPr>
          <w:b/>
          <w:caps/>
          <w:lang w:val="x-none" w:eastAsia="x-none"/>
        </w:rPr>
        <w:lastRenderedPageBreak/>
        <w:t>4. Контроль и оценка результатов освоения</w:t>
      </w:r>
      <w:r w:rsidRPr="00B048ED">
        <w:rPr>
          <w:b/>
          <w:caps/>
          <w:lang w:eastAsia="x-none"/>
        </w:rPr>
        <w:t xml:space="preserve"> программы</w:t>
      </w:r>
      <w:r w:rsidRPr="00B048ED">
        <w:rPr>
          <w:b/>
          <w:caps/>
          <w:lang w:val="x-none" w:eastAsia="x-none"/>
        </w:rPr>
        <w:t xml:space="preserve"> </w:t>
      </w:r>
    </w:p>
    <w:p w14:paraId="72AE7000" w14:textId="472B8AB9" w:rsidR="002B0A5F" w:rsidRPr="00B048ED" w:rsidRDefault="002B0A5F" w:rsidP="00B048ED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0"/>
        <w:jc w:val="center"/>
        <w:outlineLvl w:val="0"/>
        <w:rPr>
          <w:b/>
          <w:caps/>
          <w:lang w:eastAsia="x-none"/>
        </w:rPr>
      </w:pPr>
      <w:r w:rsidRPr="00B048ED">
        <w:rPr>
          <w:b/>
          <w:caps/>
          <w:lang w:val="x-none" w:eastAsia="x-none"/>
        </w:rPr>
        <w:t xml:space="preserve">УЧЕБНОЙ </w:t>
      </w:r>
      <w:r w:rsidRPr="00B048ED">
        <w:rPr>
          <w:b/>
          <w:caps/>
          <w:lang w:eastAsia="x-none"/>
        </w:rPr>
        <w:t>практики</w:t>
      </w:r>
    </w:p>
    <w:p w14:paraId="290B98AD" w14:textId="77777777" w:rsidR="002B0A5F" w:rsidRP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386"/>
      </w:tblGrid>
      <w:tr w:rsidR="002B0A5F" w:rsidRPr="002B0A5F" w14:paraId="39483B7D" w14:textId="77777777" w:rsidTr="002B0A5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CF53F" w14:textId="77777777" w:rsidR="002B0A5F" w:rsidRPr="002B0A5F" w:rsidRDefault="002B0A5F" w:rsidP="00B048ED">
            <w:pPr>
              <w:jc w:val="center"/>
              <w:rPr>
                <w:b/>
                <w:bCs/>
              </w:rPr>
            </w:pPr>
            <w:r w:rsidRPr="002B0A5F">
              <w:rPr>
                <w:b/>
                <w:bCs/>
              </w:rPr>
              <w:t>Результаты обучения</w:t>
            </w:r>
          </w:p>
          <w:p w14:paraId="698947E7" w14:textId="13C7D035" w:rsidR="002B0A5F" w:rsidRPr="002B0A5F" w:rsidRDefault="00B048ED" w:rsidP="00B048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="002B0A5F" w:rsidRPr="002B0A5F">
              <w:rPr>
                <w:b/>
                <w:bCs/>
              </w:rPr>
              <w:t>умения,</w:t>
            </w:r>
            <w:r>
              <w:rPr>
                <w:b/>
                <w:bCs/>
              </w:rPr>
              <w:t xml:space="preserve"> навыки</w:t>
            </w:r>
            <w:r w:rsidR="002B0A5F" w:rsidRPr="002B0A5F">
              <w:rPr>
                <w:b/>
                <w:bCs/>
              </w:rPr>
              <w:t>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856D6" w14:textId="738B4B21" w:rsidR="002B0A5F" w:rsidRPr="002B0A5F" w:rsidRDefault="002B0A5F" w:rsidP="00B048ED">
            <w:pPr>
              <w:jc w:val="center"/>
              <w:rPr>
                <w:b/>
                <w:bCs/>
              </w:rPr>
            </w:pPr>
            <w:r w:rsidRPr="002B0A5F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2B0A5F" w:rsidRPr="002B0A5F" w14:paraId="374A3DCA" w14:textId="77777777" w:rsidTr="002B0A5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0BE5" w14:textId="3385BF74" w:rsidR="002B0A5F" w:rsidRPr="00EA35F0" w:rsidRDefault="002B0A5F" w:rsidP="002B0A5F">
            <w:pPr>
              <w:rPr>
                <w:b/>
              </w:rPr>
            </w:pPr>
            <w:r w:rsidRPr="00EA35F0">
              <w:rPr>
                <w:b/>
              </w:rPr>
              <w:t>умения:</w:t>
            </w:r>
          </w:p>
          <w:p w14:paraId="7F2E0DA9" w14:textId="77777777" w:rsidR="00C7011F" w:rsidRPr="00C7011F" w:rsidRDefault="00C7011F" w:rsidP="00C7011F">
            <w:pPr>
              <w:widowControl/>
              <w:ind w:firstLine="0"/>
            </w:pPr>
            <w:r w:rsidRPr="00C7011F">
              <w:t xml:space="preserve">- транспортировать биоматериал в соответствии с требованиями нормативных документов; </w:t>
            </w:r>
          </w:p>
          <w:p w14:paraId="24CF028F" w14:textId="77777777" w:rsidR="00C7011F" w:rsidRPr="00C7011F" w:rsidRDefault="00C7011F" w:rsidP="00C7011F">
            <w:pPr>
              <w:widowControl/>
              <w:ind w:firstLine="0"/>
            </w:pPr>
            <w:r w:rsidRPr="00C7011F">
              <w:t>- осуществлять подготовку биоматериала к исследованию;</w:t>
            </w:r>
          </w:p>
          <w:p w14:paraId="34A1ECA9" w14:textId="77777777" w:rsidR="00C7011F" w:rsidRPr="00C7011F" w:rsidRDefault="00C7011F" w:rsidP="00C7011F">
            <w:pPr>
              <w:widowControl/>
              <w:ind w:firstLine="0"/>
              <w:rPr>
                <w:shd w:val="clear" w:color="auto" w:fill="FFFFFF"/>
              </w:rPr>
            </w:pPr>
            <w:r w:rsidRPr="00C7011F">
              <w:t>р</w:t>
            </w:r>
            <w:r w:rsidRPr="00C7011F">
              <w:rPr>
                <w:shd w:val="clear" w:color="auto" w:fill="FFFFFF"/>
              </w:rPr>
              <w:t xml:space="preserve">егистрировать биоматериал в </w:t>
            </w:r>
            <w:r w:rsidRPr="00C7011F">
              <w:t>журнале и (или) в  и</w:t>
            </w:r>
            <w:r w:rsidRPr="00C7011F">
              <w:rPr>
                <w:shd w:val="clear" w:color="auto" w:fill="FFFFFF"/>
              </w:rPr>
              <w:t>нформационной системе;</w:t>
            </w:r>
          </w:p>
          <w:p w14:paraId="4300D886" w14:textId="77777777" w:rsidR="00C7011F" w:rsidRPr="00C7011F" w:rsidRDefault="00C7011F" w:rsidP="00C7011F">
            <w:pPr>
              <w:widowControl/>
              <w:ind w:firstLine="0"/>
            </w:pPr>
            <w:r w:rsidRPr="00C7011F">
              <w:t>- отбраковывать биоматериал, не соответствующий утвержденным требованиям;</w:t>
            </w:r>
          </w:p>
          <w:p w14:paraId="127F7150" w14:textId="77777777" w:rsidR="00C7011F" w:rsidRPr="00C7011F" w:rsidRDefault="00C7011F" w:rsidP="00C7011F">
            <w:pPr>
              <w:widowControl/>
              <w:ind w:firstLine="0"/>
              <w:rPr>
                <w:shd w:val="clear" w:color="auto" w:fill="FFFFFF"/>
              </w:rPr>
            </w:pPr>
            <w:r w:rsidRPr="00C7011F">
              <w:rPr>
                <w:shd w:val="clear" w:color="auto" w:fill="FFFFFF"/>
              </w:rPr>
              <w:t xml:space="preserve">- выполнять правила </w:t>
            </w:r>
            <w:proofErr w:type="spellStart"/>
            <w:r w:rsidRPr="00C7011F">
              <w:rPr>
                <w:shd w:val="clear" w:color="auto" w:fill="FFFFFF"/>
              </w:rPr>
              <w:t>преаналитического</w:t>
            </w:r>
            <w:proofErr w:type="spellEnd"/>
            <w:r w:rsidRPr="00C7011F">
              <w:rPr>
                <w:shd w:val="clear" w:color="auto" w:fill="FFFFFF"/>
              </w:rPr>
              <w:t xml:space="preserve"> этапа (взятие, хранение, подготовка, маркировка, транспортировка, регистрация биоматериала);</w:t>
            </w:r>
          </w:p>
          <w:p w14:paraId="3E2ABB5E" w14:textId="77777777" w:rsidR="00C7011F" w:rsidRPr="00C7011F" w:rsidRDefault="00C7011F" w:rsidP="00C7011F">
            <w:pPr>
              <w:widowControl/>
              <w:ind w:firstLine="0"/>
            </w:pPr>
            <w:r w:rsidRPr="00C7011F">
              <w:rPr>
                <w:shd w:val="clear" w:color="auto" w:fill="FFFFFF"/>
              </w:rPr>
              <w:t>- п</w:t>
            </w:r>
            <w:r w:rsidRPr="00C7011F">
              <w:t>рименять на практике санитарные нормы и правила;</w:t>
            </w:r>
          </w:p>
          <w:p w14:paraId="0862CC8F" w14:textId="77777777" w:rsidR="00C7011F" w:rsidRPr="00C7011F" w:rsidRDefault="00C7011F" w:rsidP="00C7011F">
            <w:pPr>
              <w:widowControl/>
              <w:ind w:firstLine="0"/>
            </w:pPr>
            <w:r w:rsidRPr="00C7011F">
              <w:t>- дезинфицировать использованную лабораторную посуду, инструментарий, средства защиты;</w:t>
            </w:r>
          </w:p>
          <w:p w14:paraId="514E4165" w14:textId="77777777" w:rsidR="00C7011F" w:rsidRPr="00C7011F" w:rsidRDefault="00C7011F" w:rsidP="00C7011F">
            <w:pPr>
              <w:widowControl/>
              <w:snapToGrid w:val="0"/>
              <w:ind w:firstLine="0"/>
            </w:pPr>
            <w:r w:rsidRPr="00C7011F">
              <w:t>- стерилизовать  использованную лабораторную посуду, инструментарий, средства защиты;</w:t>
            </w:r>
          </w:p>
          <w:p w14:paraId="422FA96A" w14:textId="77777777" w:rsidR="00C7011F" w:rsidRPr="00C7011F" w:rsidRDefault="00C7011F" w:rsidP="00C7011F">
            <w:pPr>
              <w:widowControl/>
              <w:snapToGrid w:val="0"/>
              <w:ind w:firstLine="0"/>
            </w:pPr>
            <w:r w:rsidRPr="00C7011F">
              <w:t>- регистрировать неполадки в работе используемого оборудования в контрольно-технической документации;</w:t>
            </w:r>
          </w:p>
          <w:p w14:paraId="39832CA9" w14:textId="77777777" w:rsidR="00C7011F" w:rsidRPr="00C7011F" w:rsidRDefault="00C7011F" w:rsidP="00C7011F">
            <w:pPr>
              <w:widowControl/>
              <w:ind w:firstLine="0"/>
            </w:pPr>
            <w:r w:rsidRPr="00C7011F">
              <w:t>- готовить материал, реактивы, лабораторную посуду и аппаратуру для цитологического исследования;</w:t>
            </w:r>
          </w:p>
          <w:p w14:paraId="78553179" w14:textId="77777777" w:rsidR="00C7011F" w:rsidRPr="00C7011F" w:rsidRDefault="00C7011F" w:rsidP="00C7011F">
            <w:pPr>
              <w:widowControl/>
              <w:tabs>
                <w:tab w:val="left" w:pos="266"/>
              </w:tabs>
              <w:ind w:firstLine="0"/>
              <w:rPr>
                <w:bCs/>
              </w:rPr>
            </w:pPr>
            <w:r w:rsidRPr="00C7011F">
              <w:rPr>
                <w:bCs/>
              </w:rPr>
              <w:t>- выполнять технику приготовления цитологических препаратов;</w:t>
            </w:r>
          </w:p>
          <w:p w14:paraId="7757E63D" w14:textId="77777777" w:rsidR="00C7011F" w:rsidRPr="00C7011F" w:rsidRDefault="00C7011F" w:rsidP="00C7011F">
            <w:pPr>
              <w:widowControl/>
              <w:ind w:firstLine="0"/>
              <w:rPr>
                <w:bCs/>
              </w:rPr>
            </w:pPr>
            <w:r w:rsidRPr="00C7011F">
              <w:t>- проводить оценку качества  цитологических препаратов;</w:t>
            </w:r>
            <w:r w:rsidRPr="00C7011F">
              <w:rPr>
                <w:bCs/>
              </w:rPr>
              <w:t xml:space="preserve"> </w:t>
            </w:r>
          </w:p>
          <w:p w14:paraId="0228B8F6" w14:textId="77777777" w:rsidR="00C7011F" w:rsidRPr="00C7011F" w:rsidRDefault="00C7011F" w:rsidP="00C7011F">
            <w:pPr>
              <w:ind w:firstLine="0"/>
              <w:rPr>
                <w:lang w:eastAsia="nl-NL"/>
              </w:rPr>
            </w:pPr>
            <w:r w:rsidRPr="00C7011F">
              <w:rPr>
                <w:bCs/>
                <w:lang w:eastAsia="nl-NL"/>
              </w:rPr>
              <w:t>- проводить оценку цитологического препарата (</w:t>
            </w:r>
            <w:r w:rsidRPr="00C7011F">
              <w:rPr>
                <w:lang w:eastAsia="nl-NL"/>
              </w:rPr>
              <w:t>фон препарата, наличие и характер межуточного вещества, количество и расположение клеток, образование комплексов или структур, сохранность клеточных границ, размеры и формы клеток, объем, окраска цитоплазмы, четкость границ, секреция, включения, вакуолизация, наличие многоядерных клеток, фигур деления (атипичные митозы);</w:t>
            </w:r>
          </w:p>
          <w:p w14:paraId="6F4C6026" w14:textId="77777777" w:rsidR="00C7011F" w:rsidRPr="00C7011F" w:rsidRDefault="00C7011F" w:rsidP="00C7011F">
            <w:pPr>
              <w:widowControl/>
              <w:ind w:firstLine="0"/>
            </w:pPr>
            <w:r w:rsidRPr="00C7011F">
              <w:t>- проведение контроля качества цитологических исследований;</w:t>
            </w:r>
          </w:p>
          <w:p w14:paraId="60118725" w14:textId="77777777" w:rsidR="00C7011F" w:rsidRPr="00C7011F" w:rsidRDefault="00C7011F" w:rsidP="00C7011F">
            <w:pPr>
              <w:widowControl/>
              <w:ind w:firstLine="0"/>
            </w:pPr>
            <w:r w:rsidRPr="00C7011F">
              <w:t xml:space="preserve">- готовить материал, реактивы, лабораторную посуду и аппаратуру для гистологического </w:t>
            </w:r>
            <w:r w:rsidRPr="00C7011F">
              <w:lastRenderedPageBreak/>
              <w:t>исследования;</w:t>
            </w:r>
          </w:p>
          <w:p w14:paraId="1B7A7215" w14:textId="77777777" w:rsidR="00C7011F" w:rsidRPr="00C7011F" w:rsidRDefault="00C7011F" w:rsidP="00C7011F">
            <w:pPr>
              <w:widowControl/>
              <w:ind w:firstLine="0"/>
            </w:pPr>
            <w:r w:rsidRPr="00C7011F">
              <w:t>- проводить гистологическую обработку тканей;</w:t>
            </w:r>
          </w:p>
          <w:p w14:paraId="437748B9" w14:textId="77777777" w:rsidR="00C7011F" w:rsidRPr="00C7011F" w:rsidRDefault="00C7011F" w:rsidP="00C7011F">
            <w:pPr>
              <w:widowControl/>
              <w:ind w:firstLine="0"/>
            </w:pPr>
            <w:r w:rsidRPr="00C7011F">
              <w:t>- готовить микропрепараты для гистологических  исследований;</w:t>
            </w:r>
          </w:p>
          <w:p w14:paraId="522DCAC8" w14:textId="77777777" w:rsidR="00C7011F" w:rsidRPr="00C7011F" w:rsidRDefault="00C7011F" w:rsidP="00C7011F">
            <w:pPr>
              <w:widowControl/>
              <w:ind w:firstLine="0"/>
            </w:pPr>
            <w:r w:rsidRPr="00C7011F">
              <w:t>- оценивать качество приготовленных гистологических препаратов;</w:t>
            </w:r>
          </w:p>
          <w:p w14:paraId="41C931DF" w14:textId="77777777" w:rsidR="00C7011F" w:rsidRPr="00C7011F" w:rsidRDefault="00C7011F" w:rsidP="00C7011F">
            <w:pPr>
              <w:widowControl/>
              <w:ind w:firstLine="0"/>
            </w:pPr>
            <w:r w:rsidRPr="00C7011F">
              <w:t>- архивировать оставшийся от исследования материал;</w:t>
            </w:r>
          </w:p>
          <w:p w14:paraId="1AB10D6B" w14:textId="0D2C6AE0" w:rsidR="00C7011F" w:rsidRDefault="00C7011F" w:rsidP="00C7011F">
            <w:pPr>
              <w:tabs>
                <w:tab w:val="left" w:pos="709"/>
                <w:tab w:val="left" w:pos="1134"/>
              </w:tabs>
            </w:pPr>
            <w:r w:rsidRPr="00C7011F">
              <w:t xml:space="preserve">- заполнять и вести </w:t>
            </w:r>
            <w:r w:rsidRPr="00C7011F">
              <w:rPr>
                <w:shd w:val="clear" w:color="auto" w:fill="FFFFFF"/>
              </w:rPr>
              <w:t xml:space="preserve">медицинскую документацию, </w:t>
            </w:r>
            <w:r w:rsidRPr="00C7011F">
              <w:t>в том числе в форме электронного</w:t>
            </w:r>
            <w:r w:rsidR="00DD480D">
              <w:t xml:space="preserve"> документа;</w:t>
            </w:r>
          </w:p>
          <w:p w14:paraId="1CAB042F" w14:textId="13E5139F" w:rsidR="002B0A5F" w:rsidRPr="00EA35F0" w:rsidRDefault="00B048ED" w:rsidP="00C7011F">
            <w:pPr>
              <w:tabs>
                <w:tab w:val="left" w:pos="709"/>
                <w:tab w:val="left" w:pos="1134"/>
              </w:tabs>
              <w:rPr>
                <w:b/>
              </w:rPr>
            </w:pPr>
            <w:r>
              <w:rPr>
                <w:b/>
              </w:rPr>
              <w:t>навыки</w:t>
            </w:r>
            <w:r w:rsidR="002B0A5F" w:rsidRPr="00EA35F0">
              <w:rPr>
                <w:b/>
              </w:rPr>
              <w:t xml:space="preserve">: </w:t>
            </w:r>
            <w:r w:rsidR="00C7011F" w:rsidRPr="00C7011F">
              <w:t>в</w:t>
            </w:r>
          </w:p>
          <w:p w14:paraId="767AAB8C" w14:textId="77777777" w:rsidR="00C7011F" w:rsidRPr="00E05BBB" w:rsidRDefault="00C7011F" w:rsidP="00C7011F">
            <w:pPr>
              <w:widowControl/>
              <w:snapToGrid w:val="0"/>
              <w:ind w:firstLine="0"/>
            </w:pPr>
            <w:r w:rsidRPr="00E05BBB">
              <w:t>- приеме биоматериала;</w:t>
            </w:r>
          </w:p>
          <w:p w14:paraId="5B14126B" w14:textId="77777777" w:rsidR="00C7011F" w:rsidRPr="00E05BBB" w:rsidRDefault="00C7011F" w:rsidP="00C7011F">
            <w:pPr>
              <w:widowControl/>
              <w:snapToGrid w:val="0"/>
              <w:ind w:firstLine="0"/>
            </w:pPr>
            <w:r w:rsidRPr="00E05BBB">
              <w:t>- регистрации биоматериала в журнале и (или) в информационной системе;</w:t>
            </w:r>
          </w:p>
          <w:p w14:paraId="2C1376C1" w14:textId="77777777" w:rsidR="00C7011F" w:rsidRPr="00E05BBB" w:rsidRDefault="00C7011F" w:rsidP="00C7011F">
            <w:pPr>
              <w:widowControl/>
              <w:ind w:firstLine="0"/>
            </w:pPr>
            <w:r w:rsidRPr="00E05BBB">
              <w:t>- маркировке, транспортировке и хранению биоматериала;</w:t>
            </w:r>
          </w:p>
          <w:p w14:paraId="01BF8277" w14:textId="77777777" w:rsidR="00C7011F" w:rsidRPr="00E05BBB" w:rsidRDefault="00C7011F" w:rsidP="00C7011F">
            <w:pPr>
              <w:widowControl/>
              <w:ind w:firstLine="0"/>
            </w:pPr>
            <w:r w:rsidRPr="00E05BBB">
              <w:t xml:space="preserve">- отбраковке биоматериала, не соответствующего - -установленным требованиям и оформление отбракованных проб; </w:t>
            </w:r>
          </w:p>
          <w:p w14:paraId="2AFCB31F" w14:textId="77777777" w:rsidR="00C7011F" w:rsidRPr="00E05BBB" w:rsidRDefault="00C7011F" w:rsidP="00C7011F">
            <w:pPr>
              <w:widowControl/>
              <w:ind w:firstLine="0"/>
            </w:pPr>
            <w:r w:rsidRPr="00E05BBB">
              <w:t>- подготовке биоматериала к исследованию (пробоподготовка);</w:t>
            </w:r>
          </w:p>
          <w:p w14:paraId="3B708654" w14:textId="77777777" w:rsidR="00C7011F" w:rsidRPr="00E05BBB" w:rsidRDefault="00C7011F" w:rsidP="00C7011F">
            <w:pPr>
              <w:widowControl/>
              <w:ind w:firstLine="0"/>
              <w:rPr>
                <w:shd w:val="clear" w:color="auto" w:fill="FFFFFF"/>
              </w:rPr>
            </w:pPr>
            <w:r w:rsidRPr="00E05BBB">
              <w:rPr>
                <w:shd w:val="clear" w:color="auto" w:fill="FFFFFF"/>
              </w:rPr>
              <w:t>- использовании медицинских, лабораторных информационных системах;</w:t>
            </w:r>
          </w:p>
          <w:p w14:paraId="66DE1BBB" w14:textId="77777777" w:rsidR="00C7011F" w:rsidRPr="00E05BBB" w:rsidRDefault="00C7011F" w:rsidP="00C7011F">
            <w:pPr>
              <w:widowControl/>
              <w:ind w:firstLine="0"/>
            </w:pPr>
            <w:r w:rsidRPr="00E05BBB">
              <w:rPr>
                <w:shd w:val="clear" w:color="auto" w:fill="FFFFFF"/>
              </w:rPr>
              <w:t xml:space="preserve">- </w:t>
            </w:r>
            <w:r w:rsidRPr="00E05BBB">
              <w:t>выполнении санитарных норм и правил при работе с потенциально опасным биоматериалом;</w:t>
            </w:r>
          </w:p>
          <w:p w14:paraId="71DABF41" w14:textId="77777777" w:rsidR="00C7011F" w:rsidRPr="00E05BBB" w:rsidRDefault="00C7011F" w:rsidP="00C7011F">
            <w:pPr>
              <w:widowControl/>
              <w:ind w:firstLine="0"/>
              <w:rPr>
                <w:shd w:val="clear" w:color="auto" w:fill="FFFFFF"/>
              </w:rPr>
            </w:pPr>
            <w:r w:rsidRPr="00E05BBB">
              <w:t xml:space="preserve">- выполнение правил санитарно-противоэпидемического и гигиенического режима в лаборатории; </w:t>
            </w:r>
          </w:p>
          <w:p w14:paraId="6FE81726" w14:textId="77777777" w:rsidR="00C7011F" w:rsidRPr="00E05BBB" w:rsidRDefault="00C7011F" w:rsidP="00C7011F">
            <w:pPr>
              <w:widowControl/>
              <w:shd w:val="clear" w:color="auto" w:fill="FFFFFF"/>
              <w:ind w:firstLine="0"/>
            </w:pPr>
            <w:r w:rsidRPr="00E05BBB">
              <w:t>- проведении цитологического исследования (приготовление цитологических препаратов, их окраска и микроскопическое исследование);</w:t>
            </w:r>
          </w:p>
          <w:p w14:paraId="02188CA0" w14:textId="0E2A9D66" w:rsidR="002B0A5F" w:rsidRPr="00C7011F" w:rsidRDefault="00C7011F" w:rsidP="00C7011F">
            <w:pPr>
              <w:tabs>
                <w:tab w:val="left" w:pos="709"/>
                <w:tab w:val="left" w:pos="1134"/>
              </w:tabs>
              <w:ind w:firstLine="0"/>
              <w:rPr>
                <w:bCs/>
              </w:rPr>
            </w:pPr>
            <w:r w:rsidRPr="00E05BBB">
              <w:t>- проведении гистологического исследования (приготовление гистологических препаратов, их окраска и микроскопическое исследование)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A996" w14:textId="77777777" w:rsidR="002B0A5F" w:rsidRPr="002B0A5F" w:rsidRDefault="002B0A5F" w:rsidP="002B0A5F">
            <w:pPr>
              <w:ind w:firstLine="0"/>
              <w:rPr>
                <w:bCs/>
              </w:rPr>
            </w:pPr>
            <w:r w:rsidRPr="002B0A5F">
              <w:rPr>
                <w:bCs/>
              </w:rPr>
              <w:lastRenderedPageBreak/>
              <w:t>Экспертная оценка по установлению соответствия перечисленных умений заданным критериям при выполнении практического задания на учебной практике.</w:t>
            </w:r>
          </w:p>
          <w:p w14:paraId="07A60786" w14:textId="77777777" w:rsidR="002B0A5F" w:rsidRDefault="002B0A5F" w:rsidP="002B0A5F">
            <w:pPr>
              <w:rPr>
                <w:bCs/>
              </w:rPr>
            </w:pPr>
          </w:p>
          <w:p w14:paraId="077B6238" w14:textId="77777777" w:rsidR="002B0A5F" w:rsidRDefault="002B0A5F" w:rsidP="002B0A5F">
            <w:pPr>
              <w:rPr>
                <w:bCs/>
              </w:rPr>
            </w:pPr>
          </w:p>
          <w:p w14:paraId="3D38407A" w14:textId="77777777" w:rsidR="002B0A5F" w:rsidRDefault="002B0A5F" w:rsidP="002B0A5F">
            <w:pPr>
              <w:snapToGrid w:val="0"/>
              <w:rPr>
                <w:bCs/>
              </w:rPr>
            </w:pPr>
          </w:p>
          <w:p w14:paraId="320E68E7" w14:textId="77777777" w:rsidR="002B0A5F" w:rsidRDefault="002B0A5F" w:rsidP="002B0A5F">
            <w:pPr>
              <w:snapToGrid w:val="0"/>
              <w:rPr>
                <w:bCs/>
              </w:rPr>
            </w:pPr>
          </w:p>
          <w:p w14:paraId="6DDB44ED" w14:textId="77777777" w:rsidR="002B0A5F" w:rsidRDefault="002B0A5F" w:rsidP="002B0A5F">
            <w:pPr>
              <w:snapToGrid w:val="0"/>
              <w:rPr>
                <w:bCs/>
              </w:rPr>
            </w:pPr>
          </w:p>
          <w:p w14:paraId="1575CF3B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639BD3A3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6C12FFCF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2FECA21C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2413D408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27B9F1CD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237E1679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3730E0FF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69346396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19DD603D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5CC1C978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115ADB1C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659484D5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0DB8BA0C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02C60999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026ADEA5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58EC0BED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72926579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754BB81B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74E2EC40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408E4A9C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2DD12A26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4C4AC7B9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6BDCEED4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15C32711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7ABE67CD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75A11F40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4138DD26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3D88E13B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473579E3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6991D10E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1A0DECE4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2345A266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4173E60A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164CF64F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21920506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79D7863A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5C45511C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6A458A8B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08E0DB81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355191A5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154D401C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4FA12B7E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750E58E3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4274EDAF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1ACF17BC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15CE53E0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27748447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3C0371B5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6B2E0564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3DBD1953" w14:textId="77777777" w:rsidR="00C7011F" w:rsidRPr="002B0A5F" w:rsidRDefault="00C7011F" w:rsidP="00C7011F">
            <w:pPr>
              <w:snapToGrid w:val="0"/>
              <w:ind w:firstLine="0"/>
              <w:rPr>
                <w:bCs/>
                <w:color w:val="FF0000"/>
                <w:lang w:eastAsia="ar-SA"/>
              </w:rPr>
            </w:pPr>
            <w:r w:rsidRPr="002B0A5F">
              <w:rPr>
                <w:bCs/>
              </w:rPr>
              <w:t>Экспертная оценка результатов формализованного наблюдения при выполнении практического задания на учебной практике.</w:t>
            </w:r>
          </w:p>
          <w:p w14:paraId="1A8162E4" w14:textId="77777777" w:rsidR="00C7011F" w:rsidRPr="002B0A5F" w:rsidRDefault="00C7011F" w:rsidP="00C7011F">
            <w:pPr>
              <w:snapToGrid w:val="0"/>
              <w:rPr>
                <w:bCs/>
              </w:rPr>
            </w:pPr>
          </w:p>
          <w:p w14:paraId="5F91C8F5" w14:textId="77777777" w:rsidR="00C7011F" w:rsidRPr="002B0A5F" w:rsidRDefault="00C7011F" w:rsidP="002B0A5F">
            <w:pPr>
              <w:snapToGrid w:val="0"/>
              <w:rPr>
                <w:bCs/>
              </w:rPr>
            </w:pPr>
          </w:p>
          <w:p w14:paraId="7C3924EB" w14:textId="77777777" w:rsidR="002B0A5F" w:rsidRPr="002B0A5F" w:rsidRDefault="002B0A5F" w:rsidP="005A6B39">
            <w:pPr>
              <w:snapToGrid w:val="0"/>
              <w:ind w:firstLine="0"/>
              <w:rPr>
                <w:bCs/>
              </w:rPr>
            </w:pPr>
          </w:p>
        </w:tc>
      </w:tr>
    </w:tbl>
    <w:p w14:paraId="36312FF2" w14:textId="77777777" w:rsidR="00E40600" w:rsidRDefault="00E40600" w:rsidP="002B0A5F"/>
    <w:sectPr w:rsidR="00E40600" w:rsidSect="002B0A5F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6E723" w14:textId="77777777" w:rsidR="00861816" w:rsidRDefault="00861816" w:rsidP="002B0A5F">
      <w:r>
        <w:separator/>
      </w:r>
    </w:p>
  </w:endnote>
  <w:endnote w:type="continuationSeparator" w:id="0">
    <w:p w14:paraId="66F94F4B" w14:textId="77777777" w:rsidR="00861816" w:rsidRDefault="00861816" w:rsidP="002B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4370009"/>
      <w:docPartObj>
        <w:docPartGallery w:val="Page Numbers (Bottom of Page)"/>
        <w:docPartUnique/>
      </w:docPartObj>
    </w:sdtPr>
    <w:sdtEndPr/>
    <w:sdtContent>
      <w:p w14:paraId="01B57DD9" w14:textId="77777777" w:rsidR="00E40600" w:rsidRDefault="00E406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DDE"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DC3F3" w14:textId="77777777" w:rsidR="00E40600" w:rsidRDefault="00E40600">
    <w:pPr>
      <w:pStyle w:val="a7"/>
    </w:pPr>
    <w:r>
      <w:t xml:space="preserve">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E408E" w14:textId="77777777" w:rsidR="00861816" w:rsidRDefault="00861816" w:rsidP="002B0A5F">
      <w:r>
        <w:separator/>
      </w:r>
    </w:p>
  </w:footnote>
  <w:footnote w:type="continuationSeparator" w:id="0">
    <w:p w14:paraId="22CEE7F3" w14:textId="77777777" w:rsidR="00861816" w:rsidRDefault="00861816" w:rsidP="002B0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5577"/>
    <w:multiLevelType w:val="hybridMultilevel"/>
    <w:tmpl w:val="C164A6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A445015"/>
    <w:multiLevelType w:val="multilevel"/>
    <w:tmpl w:val="D52CBB4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 w15:restartNumberingAfterBreak="0">
    <w:nsid w:val="242E2592"/>
    <w:multiLevelType w:val="hybridMultilevel"/>
    <w:tmpl w:val="0544479A"/>
    <w:lvl w:ilvl="0" w:tplc="DB969F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13013"/>
    <w:multiLevelType w:val="hybridMultilevel"/>
    <w:tmpl w:val="1834D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21CBC"/>
    <w:multiLevelType w:val="multilevel"/>
    <w:tmpl w:val="6602C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14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4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52" w:hanging="1800"/>
      </w:pPr>
      <w:rPr>
        <w:rFonts w:hint="default"/>
      </w:rPr>
    </w:lvl>
  </w:abstractNum>
  <w:abstractNum w:abstractNumId="5" w15:restartNumberingAfterBreak="0">
    <w:nsid w:val="3DE37788"/>
    <w:multiLevelType w:val="hybridMultilevel"/>
    <w:tmpl w:val="F8ACA89E"/>
    <w:lvl w:ilvl="0" w:tplc="DB969F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930D6"/>
    <w:multiLevelType w:val="hybridMultilevel"/>
    <w:tmpl w:val="5458333C"/>
    <w:lvl w:ilvl="0" w:tplc="B7D267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D8218C"/>
    <w:multiLevelType w:val="hybridMultilevel"/>
    <w:tmpl w:val="3F7617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3C67A41"/>
    <w:multiLevelType w:val="hybridMultilevel"/>
    <w:tmpl w:val="A2B0E43E"/>
    <w:lvl w:ilvl="0" w:tplc="0419001B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041670"/>
    <w:multiLevelType w:val="hybridMultilevel"/>
    <w:tmpl w:val="E8A2405C"/>
    <w:lvl w:ilvl="0" w:tplc="4B66FF7C">
      <w:start w:val="1"/>
      <w:numFmt w:val="bullet"/>
      <w:lvlText w:val="–"/>
      <w:lvlJc w:val="left"/>
      <w:pPr>
        <w:tabs>
          <w:tab w:val="num" w:pos="2062"/>
        </w:tabs>
        <w:ind w:left="206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E102C5A"/>
    <w:multiLevelType w:val="hybridMultilevel"/>
    <w:tmpl w:val="8E528126"/>
    <w:lvl w:ilvl="0" w:tplc="20780A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31E0FB7"/>
    <w:multiLevelType w:val="hybridMultilevel"/>
    <w:tmpl w:val="1778B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DB72901"/>
    <w:multiLevelType w:val="multilevel"/>
    <w:tmpl w:val="7F22C5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13" w15:restartNumberingAfterBreak="0">
    <w:nsid w:val="7DEC160F"/>
    <w:multiLevelType w:val="hybridMultilevel"/>
    <w:tmpl w:val="065C5FE4"/>
    <w:lvl w:ilvl="0" w:tplc="954048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3"/>
  </w:num>
  <w:num w:numId="6">
    <w:abstractNumId w:val="0"/>
  </w:num>
  <w:num w:numId="7">
    <w:abstractNumId w:val="8"/>
  </w:num>
  <w:num w:numId="8">
    <w:abstractNumId w:val="6"/>
  </w:num>
  <w:num w:numId="9">
    <w:abstractNumId w:val="10"/>
  </w:num>
  <w:num w:numId="10">
    <w:abstractNumId w:val="1"/>
  </w:num>
  <w:num w:numId="11">
    <w:abstractNumId w:val="3"/>
  </w:num>
  <w:num w:numId="12">
    <w:abstractNumId w:val="4"/>
  </w:num>
  <w:num w:numId="13">
    <w:abstractNumId w:val="12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C2A"/>
    <w:rsid w:val="000022B7"/>
    <w:rsid w:val="00035F1C"/>
    <w:rsid w:val="0003735D"/>
    <w:rsid w:val="000533B4"/>
    <w:rsid w:val="000546DD"/>
    <w:rsid w:val="00060551"/>
    <w:rsid w:val="000776B7"/>
    <w:rsid w:val="000B4391"/>
    <w:rsid w:val="000E21D9"/>
    <w:rsid w:val="000F297D"/>
    <w:rsid w:val="001048A3"/>
    <w:rsid w:val="0010621F"/>
    <w:rsid w:val="001275EA"/>
    <w:rsid w:val="0014441C"/>
    <w:rsid w:val="00153E22"/>
    <w:rsid w:val="001607AF"/>
    <w:rsid w:val="00180C1D"/>
    <w:rsid w:val="001C728A"/>
    <w:rsid w:val="001E7FC1"/>
    <w:rsid w:val="0024091F"/>
    <w:rsid w:val="002B0A5F"/>
    <w:rsid w:val="00347D0E"/>
    <w:rsid w:val="00362349"/>
    <w:rsid w:val="0039286A"/>
    <w:rsid w:val="003B459C"/>
    <w:rsid w:val="003E7A92"/>
    <w:rsid w:val="00402BBD"/>
    <w:rsid w:val="004068A1"/>
    <w:rsid w:val="00460D53"/>
    <w:rsid w:val="00461143"/>
    <w:rsid w:val="00462D62"/>
    <w:rsid w:val="004714B2"/>
    <w:rsid w:val="004874D8"/>
    <w:rsid w:val="004A3563"/>
    <w:rsid w:val="004A4332"/>
    <w:rsid w:val="004C2B14"/>
    <w:rsid w:val="0051479B"/>
    <w:rsid w:val="005542D1"/>
    <w:rsid w:val="005645CE"/>
    <w:rsid w:val="005760D0"/>
    <w:rsid w:val="005A1B4E"/>
    <w:rsid w:val="005A6B39"/>
    <w:rsid w:val="005F37C7"/>
    <w:rsid w:val="005F3A6A"/>
    <w:rsid w:val="0063117E"/>
    <w:rsid w:val="00652036"/>
    <w:rsid w:val="00663343"/>
    <w:rsid w:val="006713EE"/>
    <w:rsid w:val="00674D55"/>
    <w:rsid w:val="0069173D"/>
    <w:rsid w:val="006A38C8"/>
    <w:rsid w:val="006F2867"/>
    <w:rsid w:val="007036D8"/>
    <w:rsid w:val="00722065"/>
    <w:rsid w:val="007318E1"/>
    <w:rsid w:val="00796040"/>
    <w:rsid w:val="007B66BB"/>
    <w:rsid w:val="007C092E"/>
    <w:rsid w:val="007C1F33"/>
    <w:rsid w:val="007F3BCF"/>
    <w:rsid w:val="00800C2A"/>
    <w:rsid w:val="00822757"/>
    <w:rsid w:val="008408C9"/>
    <w:rsid w:val="00861816"/>
    <w:rsid w:val="008E3DB3"/>
    <w:rsid w:val="009211B2"/>
    <w:rsid w:val="00921652"/>
    <w:rsid w:val="0093251C"/>
    <w:rsid w:val="00954E34"/>
    <w:rsid w:val="009F134D"/>
    <w:rsid w:val="00A02A39"/>
    <w:rsid w:val="00A12081"/>
    <w:rsid w:val="00A5789C"/>
    <w:rsid w:val="00A7332C"/>
    <w:rsid w:val="00A80D21"/>
    <w:rsid w:val="00AC6C62"/>
    <w:rsid w:val="00AE5835"/>
    <w:rsid w:val="00AF52D7"/>
    <w:rsid w:val="00AF59EB"/>
    <w:rsid w:val="00B01198"/>
    <w:rsid w:val="00B02692"/>
    <w:rsid w:val="00B048ED"/>
    <w:rsid w:val="00B503FC"/>
    <w:rsid w:val="00B555FF"/>
    <w:rsid w:val="00B65DDE"/>
    <w:rsid w:val="00B65FA6"/>
    <w:rsid w:val="00BA35BA"/>
    <w:rsid w:val="00BB4564"/>
    <w:rsid w:val="00BF5F6B"/>
    <w:rsid w:val="00C55487"/>
    <w:rsid w:val="00C573F5"/>
    <w:rsid w:val="00C61FBC"/>
    <w:rsid w:val="00C7011F"/>
    <w:rsid w:val="00C92B36"/>
    <w:rsid w:val="00C93661"/>
    <w:rsid w:val="00C9504E"/>
    <w:rsid w:val="00CA504E"/>
    <w:rsid w:val="00CA6B11"/>
    <w:rsid w:val="00D173C6"/>
    <w:rsid w:val="00D27283"/>
    <w:rsid w:val="00D4002C"/>
    <w:rsid w:val="00D57334"/>
    <w:rsid w:val="00D908A9"/>
    <w:rsid w:val="00DB2489"/>
    <w:rsid w:val="00DD480D"/>
    <w:rsid w:val="00DE6EA9"/>
    <w:rsid w:val="00DE7970"/>
    <w:rsid w:val="00DF6ED0"/>
    <w:rsid w:val="00DF7ABC"/>
    <w:rsid w:val="00E05BBB"/>
    <w:rsid w:val="00E16D36"/>
    <w:rsid w:val="00E40600"/>
    <w:rsid w:val="00E77CCC"/>
    <w:rsid w:val="00EA35F0"/>
    <w:rsid w:val="00EB4553"/>
    <w:rsid w:val="00F378E0"/>
    <w:rsid w:val="00F81386"/>
    <w:rsid w:val="00FC4607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75D5D"/>
  <w15:docId w15:val="{9896AAD6-B4B1-4CE4-805C-286F7B479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A5F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таблиц"/>
    <w:basedOn w:val="a"/>
    <w:rsid w:val="002B0A5F"/>
    <w:pPr>
      <w:widowControl/>
      <w:ind w:firstLine="0"/>
      <w:jc w:val="left"/>
    </w:pPr>
  </w:style>
  <w:style w:type="table" w:styleId="a4">
    <w:name w:val="Table Grid"/>
    <w:basedOn w:val="a1"/>
    <w:rsid w:val="002B0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2B0A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0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B0A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0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E6E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6EA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8E3DB3"/>
    <w:pPr>
      <w:ind w:left="720"/>
      <w:contextualSpacing/>
    </w:pPr>
  </w:style>
  <w:style w:type="character" w:styleId="ac">
    <w:name w:val="Hyperlink"/>
    <w:semiHidden/>
    <w:rsid w:val="00C55487"/>
    <w:rPr>
      <w:color w:val="9E8E05"/>
      <w:u w:val="single"/>
    </w:rPr>
  </w:style>
  <w:style w:type="table" w:customStyle="1" w:styleId="1">
    <w:name w:val="Сетка таблицы1"/>
    <w:basedOn w:val="a1"/>
    <w:next w:val="a4"/>
    <w:uiPriority w:val="39"/>
    <w:rsid w:val="00AE5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labirint.ru/books/49810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injust.consultant.ru/documents/1925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njust.consultant.ru/page.aspx?108109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yto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7F007-D570-45F7-B34A-5FAA770D4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2689</Words>
  <Characters>15328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Чернышков</cp:lastModifiedBy>
  <cp:revision>24</cp:revision>
  <cp:lastPrinted>2018-11-06T12:39:00Z</cp:lastPrinted>
  <dcterms:created xsi:type="dcterms:W3CDTF">2025-06-02T08:11:00Z</dcterms:created>
  <dcterms:modified xsi:type="dcterms:W3CDTF">2026-01-14T04:59:00Z</dcterms:modified>
</cp:coreProperties>
</file>